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A45E4" w14:textId="4242C121" w:rsidR="00082E62" w:rsidRDefault="00BB32AB" w:rsidP="00BB32A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61824" behindDoc="0" locked="0" layoutInCell="1" allowOverlap="1" wp14:anchorId="73B813F8" wp14:editId="4CC5C6F7">
            <wp:simplePos x="0" y="0"/>
            <wp:positionH relativeFrom="column">
              <wp:posOffset>1746885</wp:posOffset>
            </wp:positionH>
            <wp:positionV relativeFrom="paragraph">
              <wp:posOffset>-290195</wp:posOffset>
            </wp:positionV>
            <wp:extent cx="2521585" cy="3286125"/>
            <wp:effectExtent l="190500" t="152400" r="164465" b="123825"/>
            <wp:wrapSquare wrapText="bothSides"/>
            <wp:docPr id="2" name="Immagine 2" descr="C:\Users\lucia.lucera\Desktop\fiigr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cia.lucera\Desktop\fiigran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21299999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D80721" w14:textId="4B70D25B" w:rsidR="00082E62" w:rsidRDefault="00082E62" w:rsidP="00BB32AB">
      <w:pPr>
        <w:rPr>
          <w:rFonts w:ascii="Verdana" w:hAnsi="Verdana"/>
          <w:b/>
        </w:rPr>
      </w:pPr>
    </w:p>
    <w:p w14:paraId="0A966BE3" w14:textId="603F9219" w:rsidR="00082E62" w:rsidRDefault="00082E62" w:rsidP="00BB32AB">
      <w:pPr>
        <w:jc w:val="center"/>
        <w:rPr>
          <w:rFonts w:ascii="Verdana" w:hAnsi="Verdana"/>
          <w:b/>
        </w:rPr>
      </w:pPr>
    </w:p>
    <w:p w14:paraId="47B59059" w14:textId="2EFD7710" w:rsidR="00082E62" w:rsidRDefault="00082E62" w:rsidP="00BB32AB">
      <w:pPr>
        <w:rPr>
          <w:rFonts w:ascii="Verdana" w:hAnsi="Verdana"/>
          <w:b/>
        </w:rPr>
      </w:pPr>
    </w:p>
    <w:p w14:paraId="1B6F789B" w14:textId="77777777" w:rsidR="00082E62" w:rsidRDefault="00082E62" w:rsidP="00BB32AB">
      <w:pPr>
        <w:rPr>
          <w:rFonts w:ascii="Verdana" w:hAnsi="Verdana"/>
          <w:b/>
        </w:rPr>
      </w:pPr>
    </w:p>
    <w:p w14:paraId="1E7296B8" w14:textId="77777777" w:rsidR="00082E62" w:rsidRDefault="00082E62" w:rsidP="00BB32AB">
      <w:pPr>
        <w:rPr>
          <w:rFonts w:ascii="Verdana" w:hAnsi="Verdana"/>
          <w:b/>
        </w:rPr>
      </w:pPr>
    </w:p>
    <w:p w14:paraId="2D0CE477" w14:textId="77777777" w:rsidR="00082E62" w:rsidRDefault="00082E62" w:rsidP="00BB32AB">
      <w:pPr>
        <w:rPr>
          <w:rFonts w:ascii="Verdana" w:hAnsi="Verdana"/>
          <w:b/>
        </w:rPr>
      </w:pPr>
    </w:p>
    <w:p w14:paraId="62A577FA" w14:textId="77777777" w:rsidR="00082E62" w:rsidRDefault="00082E62" w:rsidP="00BB32AB">
      <w:pPr>
        <w:rPr>
          <w:rFonts w:ascii="Verdana" w:hAnsi="Verdana"/>
          <w:b/>
        </w:rPr>
      </w:pPr>
    </w:p>
    <w:p w14:paraId="00F8AE5B" w14:textId="77777777" w:rsidR="00082E62" w:rsidRDefault="00082E62" w:rsidP="00BB32AB">
      <w:pPr>
        <w:rPr>
          <w:rFonts w:ascii="Verdana" w:hAnsi="Verdana"/>
          <w:b/>
        </w:rPr>
      </w:pPr>
    </w:p>
    <w:p w14:paraId="5F458830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09867CF2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07741740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0BACA2BB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78EBA769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0382724A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3E674033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1A16AAAA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7599516A" w14:textId="77777777" w:rsidR="00082E62" w:rsidRDefault="00082E62" w:rsidP="00BB32AB">
      <w:pPr>
        <w:jc w:val="center"/>
        <w:rPr>
          <w:rFonts w:ascii="Verdana" w:hAnsi="Verdana"/>
          <w:b/>
        </w:rPr>
      </w:pPr>
    </w:p>
    <w:p w14:paraId="19B97F60" w14:textId="77777777" w:rsidR="00BB32AB" w:rsidRDefault="00082E62" w:rsidP="00BB32AB">
      <w:pPr>
        <w:spacing w:line="360" w:lineRule="auto"/>
        <w:jc w:val="center"/>
        <w:rPr>
          <w:b/>
          <w:sz w:val="32"/>
          <w:szCs w:val="32"/>
        </w:rPr>
      </w:pPr>
      <w:r w:rsidRPr="00BB32AB">
        <w:rPr>
          <w:b/>
          <w:sz w:val="32"/>
          <w:szCs w:val="32"/>
        </w:rPr>
        <w:t xml:space="preserve">REGOLAMENTO PER LA CONCESSIONE DEI SUSSIDI </w:t>
      </w:r>
    </w:p>
    <w:p w14:paraId="21023E87" w14:textId="1AED393C" w:rsidR="00082E62" w:rsidRPr="00BB32AB" w:rsidRDefault="00082E62" w:rsidP="00BB32AB">
      <w:pPr>
        <w:spacing w:line="360" w:lineRule="auto"/>
        <w:jc w:val="center"/>
        <w:rPr>
          <w:b/>
          <w:sz w:val="32"/>
          <w:szCs w:val="32"/>
        </w:rPr>
      </w:pPr>
      <w:r w:rsidRPr="00BB32AB">
        <w:rPr>
          <w:b/>
          <w:sz w:val="32"/>
          <w:szCs w:val="32"/>
        </w:rPr>
        <w:t>AL PERSONALE NON DIRIGENZIALE DEL CREA</w:t>
      </w:r>
    </w:p>
    <w:p w14:paraId="6993A0E5" w14:textId="33DF187E" w:rsidR="00082E62" w:rsidRDefault="00082E62" w:rsidP="00BB32AB">
      <w:pPr>
        <w:spacing w:line="360" w:lineRule="auto"/>
        <w:jc w:val="center"/>
        <w:rPr>
          <w:b/>
          <w:sz w:val="28"/>
          <w:szCs w:val="28"/>
        </w:rPr>
      </w:pPr>
    </w:p>
    <w:p w14:paraId="10BB64A1" w14:textId="00103994" w:rsidR="00BB32AB" w:rsidRDefault="00BB32AB" w:rsidP="00BB32AB">
      <w:pPr>
        <w:spacing w:line="360" w:lineRule="auto"/>
        <w:jc w:val="center"/>
        <w:rPr>
          <w:b/>
          <w:sz w:val="28"/>
          <w:szCs w:val="28"/>
        </w:rPr>
      </w:pPr>
    </w:p>
    <w:p w14:paraId="097D8204" w14:textId="2EF17D1E" w:rsidR="00BB32AB" w:rsidRDefault="00BB32AB" w:rsidP="00BB32AB">
      <w:pPr>
        <w:spacing w:line="360" w:lineRule="auto"/>
        <w:jc w:val="center"/>
        <w:rPr>
          <w:b/>
          <w:sz w:val="28"/>
          <w:szCs w:val="28"/>
        </w:rPr>
      </w:pPr>
    </w:p>
    <w:p w14:paraId="0159A8BC" w14:textId="77777777" w:rsidR="00BB32AB" w:rsidRDefault="00BB32AB" w:rsidP="00BB32AB">
      <w:pPr>
        <w:spacing w:line="360" w:lineRule="auto"/>
        <w:jc w:val="center"/>
        <w:rPr>
          <w:b/>
          <w:sz w:val="28"/>
          <w:szCs w:val="28"/>
        </w:rPr>
      </w:pPr>
    </w:p>
    <w:p w14:paraId="429D49E6" w14:textId="1BB8E2BB" w:rsidR="00082E62" w:rsidRDefault="00BB32AB" w:rsidP="00BB32AB">
      <w:pPr>
        <w:spacing w:line="360" w:lineRule="auto"/>
        <w:jc w:val="center"/>
        <w:rPr>
          <w:b/>
          <w:sz w:val="28"/>
          <w:szCs w:val="28"/>
        </w:rPr>
      </w:pPr>
      <w:r w:rsidRPr="00BB32AB">
        <w:rPr>
          <w:b/>
          <w:sz w:val="28"/>
          <w:szCs w:val="28"/>
        </w:rPr>
        <w:t>Approvato con Decreto del Commissario Straordinario n</w:t>
      </w:r>
      <w:r w:rsidR="00D2418A">
        <w:rPr>
          <w:b/>
          <w:sz w:val="28"/>
          <w:szCs w:val="28"/>
        </w:rPr>
        <w:t>. 108</w:t>
      </w:r>
      <w:r w:rsidRPr="00BB32AB">
        <w:rPr>
          <w:b/>
          <w:sz w:val="28"/>
          <w:szCs w:val="28"/>
        </w:rPr>
        <w:t xml:space="preserve"> del</w:t>
      </w:r>
      <w:r w:rsidR="00D2418A">
        <w:rPr>
          <w:b/>
          <w:sz w:val="28"/>
          <w:szCs w:val="28"/>
        </w:rPr>
        <w:t xml:space="preserve"> 15.07.2020</w:t>
      </w:r>
    </w:p>
    <w:p w14:paraId="6047F218" w14:textId="652195E0" w:rsidR="00082E62" w:rsidRDefault="00082E62" w:rsidP="0084215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47FA218" w14:textId="77777777" w:rsidR="00082E62" w:rsidRDefault="00082E62" w:rsidP="0084215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5B4FE" w14:textId="77777777" w:rsidR="00082E62" w:rsidRDefault="00082E62" w:rsidP="0084215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9A48F3" w14:textId="77777777" w:rsidR="00BB32AB" w:rsidRPr="00F45F1B" w:rsidRDefault="00BB32AB" w:rsidP="00BB32AB">
      <w:pPr>
        <w:jc w:val="center"/>
        <w:rPr>
          <w:b/>
        </w:rPr>
      </w:pPr>
      <w:r w:rsidRPr="00F45F1B">
        <w:rPr>
          <w:b/>
        </w:rPr>
        <w:t>INDICE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67061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73DDBF" w14:textId="07865488" w:rsidR="00BB32AB" w:rsidRDefault="00BB32AB">
          <w:pPr>
            <w:pStyle w:val="Titolosommario"/>
          </w:pPr>
        </w:p>
        <w:p w14:paraId="284513E8" w14:textId="3700F455" w:rsidR="00183FDA" w:rsidRDefault="00BB32A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788059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Art. 1 – Norme generali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_Toc42788059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3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7D197934" w14:textId="112F462E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0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Art. 2 – Tipologia e ammontare dei sussidi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_Toc42788060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3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554BBC7F" w14:textId="74BF2A89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1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Art. 3 – Modalità e termine di presentazione delle richieste di sussidio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_Toc42788061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4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558B30AC" w14:textId="4E4B378D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2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Art. 4 – Commissione esaminatrice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_Toc42788062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5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57D71CD6" w14:textId="6B9D20A1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3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Art. 5 – Formazione delle graduatorie e punteggio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_Toc42788063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6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727A1C39" w14:textId="21FFAFE9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4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Art. 6 – Erogazione dei sussidi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_Toc42788064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6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5199B8C8" w14:textId="162427CC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5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Art. 7 – Revoca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_Toc42788065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6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1152B716" w14:textId="6B394ADC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6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Art. 8 - Istanze di riesame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_Toc42788066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6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2D468615" w14:textId="0D6E44C2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7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Tabella 1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_Toc42788067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7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0592AB39" w14:textId="0D4DDCA2" w:rsidR="00183FDA" w:rsidRDefault="00423E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42788068" w:history="1">
            <w:r w:rsidR="00183FDA" w:rsidRPr="00270CDA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</w:rPr>
              <w:t>Tabella 2</w:t>
            </w:r>
            <w:r w:rsidR="00183FDA">
              <w:rPr>
                <w:noProof/>
                <w:webHidden/>
              </w:rPr>
              <w:tab/>
            </w:r>
            <w:r w:rsidR="00183FDA">
              <w:rPr>
                <w:noProof/>
                <w:webHidden/>
              </w:rPr>
              <w:fldChar w:fldCharType="begin"/>
            </w:r>
            <w:r w:rsidR="00183FDA">
              <w:rPr>
                <w:noProof/>
                <w:webHidden/>
              </w:rPr>
              <w:instrText xml:space="preserve"> PAGEREF _Toc42788068 \h </w:instrText>
            </w:r>
            <w:r w:rsidR="00183FDA">
              <w:rPr>
                <w:noProof/>
                <w:webHidden/>
              </w:rPr>
            </w:r>
            <w:r w:rsidR="00183FDA">
              <w:rPr>
                <w:noProof/>
                <w:webHidden/>
              </w:rPr>
              <w:fldChar w:fldCharType="separate"/>
            </w:r>
            <w:r w:rsidR="00183FDA">
              <w:rPr>
                <w:noProof/>
                <w:webHidden/>
              </w:rPr>
              <w:t>8</w:t>
            </w:r>
            <w:r w:rsidR="00183FDA">
              <w:rPr>
                <w:noProof/>
                <w:webHidden/>
              </w:rPr>
              <w:fldChar w:fldCharType="end"/>
            </w:r>
          </w:hyperlink>
        </w:p>
        <w:p w14:paraId="000EBA96" w14:textId="66BF6A25" w:rsidR="00BB32AB" w:rsidRDefault="00BB32AB">
          <w:r>
            <w:rPr>
              <w:b/>
              <w:bCs/>
            </w:rPr>
            <w:fldChar w:fldCharType="end"/>
          </w:r>
        </w:p>
      </w:sdtContent>
    </w:sdt>
    <w:p w14:paraId="7F70415E" w14:textId="3854DA91" w:rsidR="00BB32AB" w:rsidRDefault="00BB32AB" w:rsidP="00842158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11D2000" w14:textId="77777777" w:rsidR="00BB32AB" w:rsidRPr="007A07CF" w:rsidRDefault="00BB32AB" w:rsidP="00842158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88C1BD" w14:textId="77777777" w:rsidR="0031141D" w:rsidRPr="00BB32AB" w:rsidRDefault="0031141D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42788059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Art. 1 – Norme generali</w:t>
      </w:r>
      <w:bookmarkEnd w:id="0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697D3C9C" w14:textId="77777777" w:rsidR="007A07CF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1. Annualmente, ai sensi del combinato disposto dell’art. 59 </w:t>
      </w:r>
      <w:r w:rsidRPr="00D900F1">
        <w:rPr>
          <w:rFonts w:ascii="Times New Roman" w:hAnsi="Times New Roman" w:cs="Times New Roman"/>
          <w:color w:val="000000"/>
          <w:sz w:val="24"/>
          <w:szCs w:val="24"/>
        </w:rPr>
        <w:t>del DPR 509/79, dell’art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>. 28 del DPR 346/83, dell’art. 24 del DPR 171/91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32B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>dell’art. 51 del CCNL 7.10.1996</w:t>
      </w:r>
      <w:r w:rsidR="002C152D" w:rsidRPr="002C152D">
        <w:rPr>
          <w:rFonts w:ascii="Times New Roman" w:hAnsi="Times New Roman" w:cs="Times New Roman"/>
          <w:color w:val="000000"/>
          <w:sz w:val="24"/>
          <w:szCs w:val="24"/>
        </w:rPr>
        <w:t xml:space="preserve"> e dell’art. 96 del CCNL 19.04.2018</w:t>
      </w:r>
      <w:r w:rsidRPr="002C152D">
        <w:rPr>
          <w:rFonts w:ascii="Times New Roman" w:hAnsi="Times New Roman" w:cs="Times New Roman"/>
          <w:color w:val="000000"/>
          <w:sz w:val="24"/>
          <w:szCs w:val="24"/>
        </w:rPr>
        <w:t xml:space="preserve"> e sulla base dell’ammontare d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elle disponibilità di bilancio, il Consiglio per la ricerca in agricoltura e l’analisi dell’economia agraria (CREA) può concedere un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sussidio</w:t>
      </w:r>
      <w:r w:rsidR="002C152D"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al personale non dirigenziale con contratto a tempo indeterminato e determinato. Possono altresì </w:t>
      </w:r>
      <w:r w:rsidR="004657B1">
        <w:rPr>
          <w:rFonts w:ascii="Times New Roman" w:hAnsi="Times New Roman" w:cs="Times New Roman"/>
          <w:color w:val="000000"/>
          <w:sz w:val="24"/>
          <w:szCs w:val="24"/>
        </w:rPr>
        <w:t>accedere al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o i dipendenti del CREA in posizione di comando o comunque temporaneamente collocati presso </w:t>
      </w:r>
      <w:r w:rsidR="0063741B">
        <w:rPr>
          <w:rFonts w:ascii="Times New Roman" w:hAnsi="Times New Roman" w:cs="Times New Roman"/>
          <w:color w:val="000000"/>
          <w:sz w:val="24"/>
          <w:szCs w:val="24"/>
        </w:rPr>
        <w:t xml:space="preserve">altre 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>amministrazioni a condizione che non fruiscano di analoghe concessioni presso l’amministrazione in cui prestano servizio effettivo.</w:t>
      </w:r>
    </w:p>
    <w:p w14:paraId="048B1B6B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2. Non sono ammissibili le richieste di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riferite a spese sostenute in periodi in cui non sia intercorso alcun rapporto di lavoro con il CREA così come determinato ai sensi del comma precedente.</w:t>
      </w:r>
    </w:p>
    <w:p w14:paraId="67A79D2D" w14:textId="77777777" w:rsidR="0031141D" w:rsidRPr="00E154C8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54C8">
        <w:rPr>
          <w:rFonts w:ascii="Times New Roman" w:hAnsi="Times New Roman" w:cs="Times New Roman"/>
          <w:color w:val="000000"/>
          <w:sz w:val="24"/>
          <w:szCs w:val="24"/>
        </w:rPr>
        <w:t xml:space="preserve">3. Per nucleo familiare è da intendersi quello </w:t>
      </w:r>
      <w:r w:rsidR="00E154C8" w:rsidRPr="003512DE">
        <w:rPr>
          <w:rFonts w:ascii="Times New Roman" w:hAnsi="Times New Roman" w:cs="Times New Roman"/>
          <w:color w:val="000000"/>
          <w:sz w:val="24"/>
          <w:szCs w:val="24"/>
        </w:rPr>
        <w:t>previsto per il rilascio de</w:t>
      </w:r>
      <w:r w:rsidR="00D2084E" w:rsidRPr="00E154C8">
        <w:rPr>
          <w:rFonts w:ascii="Times New Roman" w:hAnsi="Times New Roman" w:cs="Times New Roman"/>
          <w:color w:val="000000"/>
          <w:sz w:val="24"/>
          <w:szCs w:val="24"/>
        </w:rPr>
        <w:t xml:space="preserve">ll’attestazione I.S.E.E., </w:t>
      </w:r>
      <w:r w:rsidR="00E154C8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nonché altri </w:t>
      </w:r>
      <w:r w:rsidR="00E154C8">
        <w:rPr>
          <w:rFonts w:ascii="Times New Roman" w:hAnsi="Times New Roman" w:cs="Times New Roman"/>
          <w:color w:val="000000"/>
          <w:sz w:val="24"/>
          <w:szCs w:val="24"/>
        </w:rPr>
        <w:t xml:space="preserve">eventuali </w:t>
      </w:r>
      <w:r w:rsidR="00E154C8" w:rsidRPr="003512DE">
        <w:rPr>
          <w:rFonts w:ascii="Times New Roman" w:hAnsi="Times New Roman" w:cs="Times New Roman"/>
          <w:color w:val="000000"/>
          <w:sz w:val="24"/>
          <w:szCs w:val="24"/>
        </w:rPr>
        <w:t>familiari fiscalmente a carico</w:t>
      </w:r>
      <w:r w:rsidR="000E56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56CE" w:rsidRPr="000E56CE">
        <w:rPr>
          <w:rFonts w:ascii="Times New Roman" w:hAnsi="Times New Roman" w:cs="Times New Roman"/>
          <w:color w:val="000000"/>
          <w:sz w:val="24"/>
          <w:szCs w:val="24"/>
        </w:rPr>
        <w:t>nell’anno in cui sono state sostenute le spese oggetto di sussidio</w:t>
      </w:r>
      <w:r w:rsidR="00AB59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154C8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445C83A" w14:textId="200893A2" w:rsidR="00673F67" w:rsidRDefault="000E56CE" w:rsidP="008421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31141D"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. Oggetto del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="0031141D" w:rsidRPr="0031141D">
        <w:rPr>
          <w:rFonts w:ascii="Times New Roman" w:hAnsi="Times New Roman" w:cs="Times New Roman"/>
          <w:color w:val="000000"/>
          <w:sz w:val="24"/>
          <w:szCs w:val="24"/>
        </w:rPr>
        <w:t>o è la spesa</w:t>
      </w:r>
      <w:r w:rsidR="004C19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19A5" w:rsidRPr="00663933">
        <w:rPr>
          <w:rFonts w:ascii="Times New Roman" w:hAnsi="Times New Roman" w:cs="Times New Roman"/>
          <w:sz w:val="24"/>
          <w:szCs w:val="24"/>
        </w:rPr>
        <w:t xml:space="preserve">di importo unitario </w:t>
      </w:r>
      <w:r w:rsidR="004C19A5">
        <w:rPr>
          <w:rFonts w:ascii="Times New Roman" w:hAnsi="Times New Roman" w:cs="Times New Roman"/>
          <w:sz w:val="24"/>
          <w:szCs w:val="24"/>
        </w:rPr>
        <w:t xml:space="preserve">non </w:t>
      </w:r>
      <w:r w:rsidR="004C19A5" w:rsidRPr="00663933">
        <w:rPr>
          <w:rFonts w:ascii="Times New Roman" w:hAnsi="Times New Roman" w:cs="Times New Roman"/>
          <w:sz w:val="24"/>
          <w:szCs w:val="24"/>
        </w:rPr>
        <w:t xml:space="preserve">inferiore a </w:t>
      </w:r>
      <w:r w:rsidR="00332CE3">
        <w:rPr>
          <w:rFonts w:ascii="Times New Roman" w:hAnsi="Times New Roman" w:cs="Times New Roman"/>
          <w:sz w:val="24"/>
          <w:szCs w:val="24"/>
        </w:rPr>
        <w:t>euro</w:t>
      </w:r>
      <w:r w:rsidR="004C19A5" w:rsidRPr="00663933">
        <w:rPr>
          <w:rFonts w:ascii="Times New Roman" w:hAnsi="Times New Roman" w:cs="Times New Roman"/>
          <w:sz w:val="24"/>
          <w:szCs w:val="24"/>
        </w:rPr>
        <w:t xml:space="preserve"> </w:t>
      </w:r>
      <w:r w:rsidR="006B2B4A">
        <w:rPr>
          <w:rFonts w:ascii="Times New Roman" w:hAnsi="Times New Roman" w:cs="Times New Roman"/>
          <w:sz w:val="24"/>
          <w:szCs w:val="24"/>
        </w:rPr>
        <w:t>2</w:t>
      </w:r>
      <w:r w:rsidR="006B2B4A" w:rsidRPr="00663933">
        <w:rPr>
          <w:rFonts w:ascii="Times New Roman" w:hAnsi="Times New Roman" w:cs="Times New Roman"/>
          <w:sz w:val="24"/>
          <w:szCs w:val="24"/>
        </w:rPr>
        <w:t>0</w:t>
      </w:r>
      <w:r w:rsidR="004C19A5" w:rsidRPr="00663933">
        <w:rPr>
          <w:rFonts w:ascii="Times New Roman" w:hAnsi="Times New Roman" w:cs="Times New Roman"/>
          <w:sz w:val="24"/>
          <w:szCs w:val="24"/>
        </w:rPr>
        <w:t>,00</w:t>
      </w:r>
      <w:r w:rsidR="004C19A5">
        <w:rPr>
          <w:rFonts w:ascii="Times New Roman" w:hAnsi="Times New Roman" w:cs="Times New Roman"/>
          <w:sz w:val="24"/>
          <w:szCs w:val="24"/>
        </w:rPr>
        <w:t>,</w:t>
      </w:r>
      <w:r w:rsidR="0031141D"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effettivamente sostenuta all’interno del nucleo </w:t>
      </w:r>
      <w:r w:rsidR="0031141D" w:rsidRPr="002F0D1F">
        <w:rPr>
          <w:rFonts w:ascii="Times New Roman" w:hAnsi="Times New Roman" w:cs="Times New Roman"/>
          <w:color w:val="000000"/>
          <w:sz w:val="24"/>
          <w:szCs w:val="24"/>
        </w:rPr>
        <w:t>familiare</w:t>
      </w:r>
      <w:r w:rsidR="001766CB" w:rsidRPr="002F0D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41D" w:rsidRPr="002F0D1F">
        <w:rPr>
          <w:rFonts w:ascii="Times New Roman" w:hAnsi="Times New Roman" w:cs="Times New Roman"/>
          <w:color w:val="000000"/>
          <w:sz w:val="24"/>
          <w:szCs w:val="24"/>
        </w:rPr>
        <w:t>e non altrimenti rimborsata</w:t>
      </w:r>
      <w:r w:rsidR="006B2B4A" w:rsidRPr="002F0D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1141D" w:rsidRPr="002F0D1F">
        <w:rPr>
          <w:rFonts w:ascii="Times New Roman" w:hAnsi="Times New Roman" w:cs="Times New Roman"/>
          <w:color w:val="000000"/>
          <w:sz w:val="24"/>
          <w:szCs w:val="24"/>
        </w:rPr>
        <w:t xml:space="preserve"> documentata da fatture, ricevute fiscali</w:t>
      </w:r>
      <w:r w:rsidR="006B2B4A" w:rsidRPr="002F0D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57146" w:rsidRPr="002F0D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41D" w:rsidRPr="002F0D1F">
        <w:rPr>
          <w:rFonts w:ascii="Times New Roman" w:hAnsi="Times New Roman" w:cs="Times New Roman"/>
          <w:color w:val="000000"/>
          <w:sz w:val="24"/>
          <w:szCs w:val="24"/>
        </w:rPr>
        <w:t>scontrini fiscali</w:t>
      </w:r>
      <w:r w:rsidR="006B2B4A" w:rsidRPr="002F0D1F">
        <w:rPr>
          <w:rFonts w:ascii="Times New Roman" w:hAnsi="Times New Roman" w:cs="Times New Roman"/>
          <w:color w:val="000000"/>
          <w:sz w:val="24"/>
          <w:szCs w:val="24"/>
        </w:rPr>
        <w:t xml:space="preserve"> o altro documento </w:t>
      </w:r>
      <w:r w:rsidR="006B2B4A" w:rsidRPr="003512DE">
        <w:rPr>
          <w:rFonts w:ascii="Times New Roman" w:hAnsi="Times New Roman" w:cs="Times New Roman"/>
          <w:sz w:val="24"/>
          <w:szCs w:val="24"/>
        </w:rPr>
        <w:t>giustificativo</w:t>
      </w:r>
      <w:r w:rsidR="003F5738" w:rsidRPr="003512DE">
        <w:rPr>
          <w:rFonts w:ascii="Times New Roman" w:hAnsi="Times New Roman" w:cs="Times New Roman"/>
          <w:sz w:val="24"/>
          <w:szCs w:val="24"/>
        </w:rPr>
        <w:t xml:space="preserve"> fiscalmente regolare</w:t>
      </w:r>
      <w:r w:rsidR="006B2B4A" w:rsidRPr="003512DE">
        <w:rPr>
          <w:rFonts w:ascii="Times New Roman" w:hAnsi="Times New Roman" w:cs="Times New Roman"/>
          <w:sz w:val="24"/>
          <w:szCs w:val="24"/>
        </w:rPr>
        <w:t>.</w:t>
      </w:r>
    </w:p>
    <w:p w14:paraId="241F1CBC" w14:textId="77777777" w:rsidR="0031141D" w:rsidRDefault="000E56CE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12DE">
        <w:rPr>
          <w:rFonts w:ascii="Times New Roman" w:hAnsi="Times New Roman" w:cs="Times New Roman"/>
          <w:sz w:val="24"/>
          <w:szCs w:val="24"/>
        </w:rPr>
        <w:t>5</w:t>
      </w:r>
      <w:r w:rsidR="006B2B4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452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41D"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In casi di eccezionale gravità e di effettiva e urgente necessità, debitamente documentata, può essere valutato il riconoscimento del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="0031141D" w:rsidRPr="007A07C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7CB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1141D"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 anche in assenza di </w:t>
      </w:r>
      <w:r w:rsidR="0031141D" w:rsidRPr="00FB7CBA">
        <w:rPr>
          <w:rFonts w:ascii="Times New Roman" w:hAnsi="Times New Roman" w:cs="Times New Roman"/>
          <w:color w:val="000000"/>
          <w:sz w:val="24"/>
          <w:szCs w:val="24"/>
        </w:rPr>
        <w:t>spesa effettivamente sostenuta</w:t>
      </w:r>
      <w:r w:rsidR="00FB7CB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1141D" w:rsidRPr="00FB7CBA">
        <w:rPr>
          <w:rFonts w:ascii="Times New Roman" w:hAnsi="Times New Roman" w:cs="Times New Roman"/>
          <w:color w:val="000000"/>
          <w:sz w:val="24"/>
          <w:szCs w:val="24"/>
        </w:rPr>
        <w:t xml:space="preserve"> nel</w:t>
      </w:r>
      <w:r w:rsidR="0031141D"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 limite massimo di euro </w:t>
      </w:r>
      <w:r w:rsidR="003B6D4B" w:rsidRPr="007E479E">
        <w:rPr>
          <w:rFonts w:ascii="Times New Roman" w:hAnsi="Times New Roman" w:cs="Times New Roman"/>
          <w:color w:val="000000"/>
          <w:sz w:val="24"/>
          <w:szCs w:val="24"/>
        </w:rPr>
        <w:t>3.000,00</w:t>
      </w:r>
      <w:r w:rsidR="007E4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41D" w:rsidRPr="007A07CF">
        <w:rPr>
          <w:rFonts w:ascii="Times New Roman" w:hAnsi="Times New Roman" w:cs="Times New Roman"/>
          <w:color w:val="000000"/>
          <w:sz w:val="24"/>
          <w:szCs w:val="24"/>
        </w:rPr>
        <w:t>di cui al successivo comma 3 dell’art. 2.</w:t>
      </w:r>
    </w:p>
    <w:p w14:paraId="589E0C98" w14:textId="77777777" w:rsidR="008B1847" w:rsidRPr="007A07CF" w:rsidRDefault="008B1847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561B2E" w14:textId="77777777" w:rsidR="0031141D" w:rsidRPr="00BB32AB" w:rsidRDefault="0031141D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42788060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Art. 2 – Tipologia e ammontare dei </w:t>
      </w:r>
      <w:r w:rsidR="002C152D"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sussidi</w:t>
      </w:r>
      <w:bookmarkEnd w:id="1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7C5D8621" w14:textId="6F6D8B7C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1. Il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o può essere concesso per i sottoelencati eventi, nelle percentuali </w:t>
      </w:r>
      <w:proofErr w:type="gramStart"/>
      <w:r w:rsidRPr="0031141D">
        <w:rPr>
          <w:rFonts w:ascii="Times New Roman" w:hAnsi="Times New Roman" w:cs="Times New Roman"/>
          <w:color w:val="000000"/>
          <w:sz w:val="24"/>
          <w:szCs w:val="24"/>
        </w:rPr>
        <w:t>sotto</w:t>
      </w:r>
      <w:r w:rsidR="00BB32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>indicate</w:t>
      </w:r>
      <w:proofErr w:type="gramEnd"/>
      <w:r w:rsidRPr="0031141D">
        <w:rPr>
          <w:rFonts w:ascii="Times New Roman" w:hAnsi="Times New Roman" w:cs="Times New Roman"/>
          <w:color w:val="000000"/>
          <w:sz w:val="24"/>
          <w:szCs w:val="24"/>
        </w:rPr>
        <w:t>, comunque nel limite massimo stabilito per ogni singolo evento:</w:t>
      </w:r>
    </w:p>
    <w:p w14:paraId="2AEF98B3" w14:textId="77777777" w:rsidR="0031141D" w:rsidRPr="003512DE" w:rsidRDefault="0031141D" w:rsidP="003512D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12DE">
        <w:rPr>
          <w:rFonts w:ascii="Times New Roman" w:hAnsi="Times New Roman" w:cs="Times New Roman"/>
          <w:color w:val="000000"/>
          <w:sz w:val="24"/>
          <w:szCs w:val="24"/>
        </w:rPr>
        <w:t>80% delle spese sostenute per cure mediche ovvero per intervento chirurgico</w:t>
      </w:r>
      <w:r w:rsidR="00260465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, ovvero per l’acquisto di dispositivi medici con marcatura CE, senza obbligo di allegare la relativa prescrizione medica, 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con esclusione delle cure dentistiche di cui alla successiva lettera </w:t>
      </w:r>
      <w:r w:rsidR="002F0D1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) e dell’acquisto di occhiali e lenti a contatto, di cui alla successiva lettera </w:t>
      </w:r>
      <w:r w:rsidR="002F0D1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) e della possibilità di rimborso per interventi di chirurgia meramente estetica, se non dettati da evento traumatico e quindi necessari non per fini di mero miglioramento estetico, entro il limite massimo di euro </w:t>
      </w:r>
      <w:r w:rsidR="003B6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6D4B" w:rsidRPr="00AC33B8">
        <w:rPr>
          <w:rFonts w:ascii="Times New Roman" w:hAnsi="Times New Roman" w:cs="Times New Roman"/>
          <w:color w:val="000000"/>
          <w:sz w:val="24"/>
          <w:szCs w:val="24"/>
        </w:rPr>
        <w:t>2.000,00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; tali spese possono essere oggetto di </w:t>
      </w:r>
      <w:r w:rsidR="002C152D" w:rsidRPr="003512DE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>o, purché non altrimenti rimborsate anche a seguito di copertura assicurativa;</w:t>
      </w:r>
    </w:p>
    <w:p w14:paraId="44C1D67B" w14:textId="77777777" w:rsidR="0031141D" w:rsidRPr="003512DE" w:rsidRDefault="003B6D4B" w:rsidP="003512D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33B8">
        <w:rPr>
          <w:rFonts w:ascii="Times New Roman" w:hAnsi="Times New Roman" w:cs="Times New Roman"/>
          <w:color w:val="000000"/>
          <w:sz w:val="24"/>
          <w:szCs w:val="24"/>
        </w:rPr>
        <w:t>50%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delle spese sostenute per il pagamento di rette o di compensi regolarmente fatturati per assistenza domiciliare in favore dei propri genitori anche non conviventi</w:t>
      </w:r>
      <w:r w:rsidR="000E56CE" w:rsidRPr="003512DE">
        <w:rPr>
          <w:rFonts w:ascii="Times New Roman" w:hAnsi="Times New Roman" w:cs="Times New Roman"/>
          <w:strike/>
          <w:color w:val="000000"/>
          <w:sz w:val="24"/>
          <w:szCs w:val="24"/>
        </w:rPr>
        <w:t>.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Il limite massimo erogabile è stabilito in </w:t>
      </w:r>
      <w:r w:rsidR="0031141D" w:rsidRPr="00CE1E60">
        <w:rPr>
          <w:rFonts w:ascii="Times New Roman" w:hAnsi="Times New Roman" w:cs="Times New Roman"/>
          <w:color w:val="000000"/>
          <w:sz w:val="24"/>
          <w:szCs w:val="24"/>
        </w:rPr>
        <w:t xml:space="preserve">euro </w:t>
      </w:r>
      <w:r w:rsidRPr="00CE1E60">
        <w:rPr>
          <w:rFonts w:ascii="Times New Roman" w:hAnsi="Times New Roman" w:cs="Times New Roman"/>
          <w:color w:val="000000"/>
          <w:sz w:val="24"/>
          <w:szCs w:val="24"/>
        </w:rPr>
        <w:t>2.000,00</w:t>
      </w:r>
      <w:r w:rsidR="0031141D" w:rsidRPr="00CE1E6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4E0326" w14:textId="77777777" w:rsidR="0031141D" w:rsidRPr="003512DE" w:rsidRDefault="003B6D4B" w:rsidP="003512D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7A7">
        <w:rPr>
          <w:rFonts w:ascii="Times New Roman" w:hAnsi="Times New Roman" w:cs="Times New Roman"/>
          <w:color w:val="000000"/>
          <w:sz w:val="24"/>
          <w:szCs w:val="24"/>
        </w:rPr>
        <w:t>60%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delle spese sostenute per cure dentistiche, entro il limite massimo di euro</w:t>
      </w:r>
      <w:r w:rsidR="00975C82">
        <w:rPr>
          <w:rFonts w:ascii="Times New Roman" w:hAnsi="Times New Roman" w:cs="Times New Roman"/>
          <w:color w:val="000000"/>
          <w:sz w:val="24"/>
          <w:szCs w:val="24"/>
        </w:rPr>
        <w:t xml:space="preserve"> 2.000,00</w:t>
      </w:r>
      <w:r w:rsidR="00501C2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ADBBA2B" w14:textId="77777777" w:rsidR="0031141D" w:rsidRPr="003512DE" w:rsidRDefault="003B6D4B" w:rsidP="003512D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33B8">
        <w:rPr>
          <w:rFonts w:ascii="Times New Roman" w:hAnsi="Times New Roman" w:cs="Times New Roman"/>
          <w:color w:val="000000"/>
          <w:sz w:val="24"/>
          <w:szCs w:val="24"/>
        </w:rPr>
        <w:t>60%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delle spese sostenute per acquisto di occhiali da vista, lenti a contatto curative e accessori relativi, </w:t>
      </w:r>
      <w:r w:rsidR="00260465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senza obbligo di allegare la relativa prescrizione medica, 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>entro il limite massimo di euro</w:t>
      </w:r>
      <w:r w:rsidR="000877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75F5">
        <w:rPr>
          <w:rFonts w:ascii="Times New Roman" w:hAnsi="Times New Roman" w:cs="Times New Roman"/>
          <w:color w:val="000000"/>
          <w:sz w:val="24"/>
          <w:szCs w:val="24"/>
        </w:rPr>
        <w:t>800</w:t>
      </w:r>
      <w:r w:rsidR="00C32B6B">
        <w:rPr>
          <w:rFonts w:ascii="Times New Roman" w:hAnsi="Times New Roman" w:cs="Times New Roman"/>
          <w:color w:val="000000"/>
          <w:sz w:val="24"/>
          <w:szCs w:val="24"/>
        </w:rPr>
        <w:t>,00</w:t>
      </w:r>
      <w:r w:rsidR="005179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A81FD01" w14:textId="77777777" w:rsidR="0031141D" w:rsidRPr="003512DE" w:rsidRDefault="003B6D4B" w:rsidP="003512D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Pr="00C32455">
        <w:rPr>
          <w:rFonts w:ascii="Times New Roman" w:hAnsi="Times New Roman" w:cs="Times New Roman"/>
          <w:color w:val="000000"/>
          <w:sz w:val="24"/>
          <w:szCs w:val="24"/>
        </w:rPr>
        <w:t>50%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delle spese sostenute pe</w:t>
      </w:r>
      <w:r w:rsidR="007D0792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r la retta scolastica per l'asilo 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nido </w:t>
      </w:r>
      <w:r w:rsidR="007D0792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e/o per la scuola per l’infanzia 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dei figli, per la frequenza di centri estivi durante l'interruzione del ciclo scolastico, </w:t>
      </w:r>
      <w:r w:rsidR="007D0792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per 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>l'acquisto di testi scolastici/universitari, per l'iscrizione ai corsi universitari dei figli fino a ventisei anni d'età e per le tasse di esame,</w:t>
      </w:r>
      <w:r w:rsidR="00B27B2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entro il limite massimo di euro </w:t>
      </w:r>
      <w:r w:rsidR="00BA27C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73F6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A27C3">
        <w:rPr>
          <w:rFonts w:ascii="Times New Roman" w:hAnsi="Times New Roman" w:cs="Times New Roman"/>
          <w:color w:val="000000"/>
          <w:sz w:val="24"/>
          <w:szCs w:val="24"/>
        </w:rPr>
        <w:t>500</w:t>
      </w:r>
      <w:r w:rsidR="00C32B6B">
        <w:rPr>
          <w:rFonts w:ascii="Times New Roman" w:hAnsi="Times New Roman" w:cs="Times New Roman"/>
          <w:color w:val="000000"/>
          <w:sz w:val="24"/>
          <w:szCs w:val="24"/>
        </w:rPr>
        <w:t>,00</w:t>
      </w:r>
      <w:r w:rsidR="00EC7B9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7D3F318" w14:textId="77777777" w:rsidR="0031141D" w:rsidRPr="003512DE" w:rsidRDefault="003B6D4B" w:rsidP="003512D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335B">
        <w:rPr>
          <w:rFonts w:ascii="Times New Roman" w:hAnsi="Times New Roman" w:cs="Times New Roman"/>
          <w:color w:val="000000"/>
          <w:sz w:val="24"/>
          <w:szCs w:val="24"/>
        </w:rPr>
        <w:t>40%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delle spese sostenute per polizze assicurative sanitarie private, entro il limite massimo di euro 400,00;</w:t>
      </w:r>
    </w:p>
    <w:p w14:paraId="0921B07F" w14:textId="77777777" w:rsidR="008C0609" w:rsidRPr="003512DE" w:rsidRDefault="003B6D4B" w:rsidP="003512DE">
      <w:pPr>
        <w:pStyle w:val="Paragrafoelenco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A29">
        <w:rPr>
          <w:rFonts w:ascii="Times New Roman" w:hAnsi="Times New Roman" w:cs="Times New Roman"/>
          <w:color w:val="000000"/>
          <w:sz w:val="24"/>
          <w:szCs w:val="24"/>
        </w:rPr>
        <w:t>40%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792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degli </w:t>
      </w:r>
      <w:r w:rsidR="0031141D" w:rsidRPr="003512DE">
        <w:rPr>
          <w:rFonts w:ascii="Times New Roman" w:hAnsi="Times New Roman" w:cs="Times New Roman"/>
          <w:color w:val="000000"/>
          <w:sz w:val="24"/>
          <w:szCs w:val="24"/>
        </w:rPr>
        <w:t>interessi di mutuo</w:t>
      </w:r>
      <w:r w:rsidR="00B27B2D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0609" w:rsidRPr="003512DE">
        <w:rPr>
          <w:rFonts w:ascii="Times New Roman" w:hAnsi="Times New Roman" w:cs="Times New Roman"/>
          <w:color w:val="000000"/>
          <w:sz w:val="24"/>
          <w:szCs w:val="24"/>
        </w:rPr>
        <w:t>o dei canoni di locazione per l’immobile destinato a residenza del nucleo familiare, entro il limite massimo di euro 1.</w:t>
      </w:r>
      <w:r w:rsidR="00F264A3" w:rsidRPr="003512DE">
        <w:rPr>
          <w:rFonts w:ascii="Times New Roman" w:hAnsi="Times New Roman" w:cs="Times New Roman"/>
          <w:color w:val="000000"/>
          <w:sz w:val="24"/>
          <w:szCs w:val="24"/>
        </w:rPr>
        <w:t>500</w:t>
      </w:r>
      <w:r w:rsidR="008C0609" w:rsidRPr="003512DE">
        <w:rPr>
          <w:rFonts w:ascii="Times New Roman" w:hAnsi="Times New Roman" w:cs="Times New Roman"/>
          <w:color w:val="000000"/>
          <w:sz w:val="24"/>
          <w:szCs w:val="24"/>
        </w:rPr>
        <w:t>,00</w:t>
      </w:r>
      <w:r w:rsidR="00C610EF">
        <w:rPr>
          <w:rFonts w:ascii="Times New Roman" w:hAnsi="Times New Roman" w:cs="Times New Roman"/>
          <w:color w:val="000000"/>
          <w:sz w:val="24"/>
          <w:szCs w:val="24"/>
        </w:rPr>
        <w:t xml:space="preserve"> e comunque non superiore</w:t>
      </w:r>
      <w:r w:rsidR="00F96075">
        <w:rPr>
          <w:rFonts w:ascii="Times New Roman" w:hAnsi="Times New Roman" w:cs="Times New Roman"/>
          <w:color w:val="000000"/>
          <w:sz w:val="24"/>
          <w:szCs w:val="24"/>
        </w:rPr>
        <w:t xml:space="preserve"> al 10% del canone annuo di locazione;</w:t>
      </w:r>
      <w:r w:rsidR="00D345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C7CA444" w14:textId="41CAA034" w:rsidR="00855A69" w:rsidRPr="003512DE" w:rsidRDefault="003B6D4B" w:rsidP="003512DE">
      <w:pPr>
        <w:pStyle w:val="Paragrafoelenco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0DE7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5C2E3A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855A69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delle spese sostenute per abbonamenti per spese di viaggio annuali o mensili del nucleo familiare</w:t>
      </w:r>
      <w:r w:rsidR="00812C08">
        <w:rPr>
          <w:rFonts w:ascii="Times New Roman" w:hAnsi="Times New Roman" w:cs="Times New Roman"/>
          <w:color w:val="000000"/>
          <w:sz w:val="24"/>
          <w:szCs w:val="24"/>
        </w:rPr>
        <w:t xml:space="preserve">, nel limite massimo annuo di </w:t>
      </w:r>
      <w:r w:rsidR="00472B28">
        <w:rPr>
          <w:rFonts w:ascii="Times New Roman" w:hAnsi="Times New Roman" w:cs="Times New Roman"/>
          <w:color w:val="000000"/>
          <w:sz w:val="24"/>
          <w:szCs w:val="24"/>
        </w:rPr>
        <w:t>euro</w:t>
      </w:r>
      <w:r w:rsidR="00812C08">
        <w:rPr>
          <w:rFonts w:ascii="Times New Roman" w:hAnsi="Times New Roman" w:cs="Times New Roman"/>
          <w:color w:val="000000"/>
          <w:sz w:val="24"/>
          <w:szCs w:val="24"/>
        </w:rPr>
        <w:t xml:space="preserve"> 300</w:t>
      </w:r>
      <w:r w:rsidR="00673F67">
        <w:rPr>
          <w:rFonts w:ascii="Times New Roman" w:hAnsi="Times New Roman" w:cs="Times New Roman"/>
          <w:color w:val="000000"/>
          <w:sz w:val="24"/>
          <w:szCs w:val="24"/>
        </w:rPr>
        <w:t>,00</w:t>
      </w:r>
      <w:r w:rsidR="00FE51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4B6C463" w14:textId="77777777" w:rsidR="0031141D" w:rsidRPr="007A07CF" w:rsidRDefault="00F9125B" w:rsidP="008421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1141D" w:rsidRPr="007A07CF">
        <w:rPr>
          <w:rFonts w:ascii="Times New Roman" w:hAnsi="Times New Roman" w:cs="Times New Roman"/>
          <w:sz w:val="24"/>
          <w:szCs w:val="24"/>
        </w:rPr>
        <w:t xml:space="preserve">Nel caso di spese per onoranze funebri sostenute dal dipendente per decesso </w:t>
      </w:r>
      <w:r w:rsidR="00855A69" w:rsidRPr="007A07CF">
        <w:rPr>
          <w:rFonts w:ascii="Times New Roman" w:hAnsi="Times New Roman" w:cs="Times New Roman"/>
          <w:sz w:val="24"/>
          <w:szCs w:val="24"/>
        </w:rPr>
        <w:t>dei figli, del coniuge</w:t>
      </w:r>
      <w:r w:rsidR="00855A69">
        <w:rPr>
          <w:rFonts w:ascii="Times New Roman" w:hAnsi="Times New Roman" w:cs="Times New Roman"/>
          <w:sz w:val="24"/>
          <w:szCs w:val="24"/>
        </w:rPr>
        <w:t xml:space="preserve"> o</w:t>
      </w:r>
      <w:r w:rsidR="00855A69" w:rsidRPr="007A07CF">
        <w:rPr>
          <w:rFonts w:ascii="Times New Roman" w:hAnsi="Times New Roman" w:cs="Times New Roman"/>
          <w:sz w:val="24"/>
          <w:szCs w:val="24"/>
        </w:rPr>
        <w:t xml:space="preserve"> del convivente more uxorio il </w:t>
      </w:r>
      <w:r w:rsidR="002C152D">
        <w:rPr>
          <w:rFonts w:ascii="Times New Roman" w:hAnsi="Times New Roman" w:cs="Times New Roman"/>
          <w:sz w:val="24"/>
          <w:szCs w:val="24"/>
        </w:rPr>
        <w:t>sussidi</w:t>
      </w:r>
      <w:r w:rsidR="00855A69" w:rsidRPr="007A07CF">
        <w:rPr>
          <w:rFonts w:ascii="Times New Roman" w:hAnsi="Times New Roman" w:cs="Times New Roman"/>
          <w:sz w:val="24"/>
          <w:szCs w:val="24"/>
        </w:rPr>
        <w:t xml:space="preserve">o è stabilito entro il limite massimo di euro </w:t>
      </w:r>
      <w:r w:rsidR="003B6D4B" w:rsidRPr="00E45790">
        <w:rPr>
          <w:rFonts w:ascii="Times New Roman" w:hAnsi="Times New Roman" w:cs="Times New Roman"/>
          <w:sz w:val="24"/>
          <w:szCs w:val="24"/>
        </w:rPr>
        <w:t>1.000,00</w:t>
      </w:r>
      <w:r w:rsidR="00855A69" w:rsidRPr="00E45790">
        <w:rPr>
          <w:rFonts w:ascii="Times New Roman" w:hAnsi="Times New Roman" w:cs="Times New Roman"/>
          <w:sz w:val="24"/>
          <w:szCs w:val="24"/>
        </w:rPr>
        <w:t>.</w:t>
      </w:r>
      <w:r w:rsidR="00855A69">
        <w:rPr>
          <w:rFonts w:ascii="Times New Roman" w:hAnsi="Times New Roman" w:cs="Times New Roman"/>
          <w:sz w:val="24"/>
          <w:szCs w:val="24"/>
        </w:rPr>
        <w:t xml:space="preserve"> </w:t>
      </w:r>
      <w:r w:rsidR="00855A69" w:rsidRPr="007A07CF">
        <w:rPr>
          <w:rFonts w:ascii="Times New Roman" w:hAnsi="Times New Roman" w:cs="Times New Roman"/>
          <w:sz w:val="24"/>
          <w:szCs w:val="24"/>
        </w:rPr>
        <w:t xml:space="preserve">Nel caso di spese per onoranze funebri sostenute dal dipendente per decesso </w:t>
      </w:r>
      <w:r w:rsidR="0031141D" w:rsidRPr="007A07CF">
        <w:rPr>
          <w:rFonts w:ascii="Times New Roman" w:hAnsi="Times New Roman" w:cs="Times New Roman"/>
          <w:sz w:val="24"/>
          <w:szCs w:val="24"/>
        </w:rPr>
        <w:t xml:space="preserve">di un genitore, del suocero/a, e di parenti o affini entro il </w:t>
      </w:r>
      <w:proofErr w:type="gramStart"/>
      <w:r w:rsidR="0031141D" w:rsidRPr="007A07CF">
        <w:rPr>
          <w:rFonts w:ascii="Times New Roman" w:hAnsi="Times New Roman" w:cs="Times New Roman"/>
          <w:sz w:val="24"/>
          <w:szCs w:val="24"/>
        </w:rPr>
        <w:t>2°</w:t>
      </w:r>
      <w:proofErr w:type="gramEnd"/>
      <w:r w:rsidR="0031141D" w:rsidRPr="007A07CF">
        <w:rPr>
          <w:rFonts w:ascii="Times New Roman" w:hAnsi="Times New Roman" w:cs="Times New Roman"/>
          <w:sz w:val="24"/>
          <w:szCs w:val="24"/>
        </w:rPr>
        <w:t xml:space="preserve"> grado di parentela ancorché non conviventi o di altro componente il nucleo familiare, il </w:t>
      </w:r>
      <w:r w:rsidR="002C152D">
        <w:rPr>
          <w:rFonts w:ascii="Times New Roman" w:hAnsi="Times New Roman" w:cs="Times New Roman"/>
          <w:sz w:val="24"/>
          <w:szCs w:val="24"/>
        </w:rPr>
        <w:t>sussidi</w:t>
      </w:r>
      <w:r w:rsidR="0031141D" w:rsidRPr="007A07CF">
        <w:rPr>
          <w:rFonts w:ascii="Times New Roman" w:hAnsi="Times New Roman" w:cs="Times New Roman"/>
          <w:sz w:val="24"/>
          <w:szCs w:val="24"/>
        </w:rPr>
        <w:t xml:space="preserve">o è stabilito entro il limite massimo di euro </w:t>
      </w:r>
      <w:r w:rsidR="003B6D4B" w:rsidRPr="009F0358">
        <w:rPr>
          <w:rFonts w:ascii="Times New Roman" w:hAnsi="Times New Roman" w:cs="Times New Roman"/>
          <w:sz w:val="24"/>
          <w:szCs w:val="24"/>
        </w:rPr>
        <w:t>600,00</w:t>
      </w:r>
      <w:r w:rsidR="0031141D" w:rsidRPr="007A07CF">
        <w:rPr>
          <w:rFonts w:ascii="Times New Roman" w:hAnsi="Times New Roman" w:cs="Times New Roman"/>
          <w:sz w:val="24"/>
          <w:szCs w:val="24"/>
        </w:rPr>
        <w:t>. Nel caso di più eventi luttuosi, tale limite è riferibile a ogni singolo evento.</w:t>
      </w:r>
      <w:r w:rsidR="00855A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8AADB" w14:textId="7CFB5CF6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3. In caso di richiesta di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o per più eventi, l'importo complessivo del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>o concesso non potrà comunque superare euro</w:t>
      </w:r>
      <w:r w:rsidR="00C934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6D4B" w:rsidRPr="00C93435">
        <w:rPr>
          <w:rFonts w:ascii="Times New Roman" w:hAnsi="Times New Roman" w:cs="Times New Roman"/>
          <w:color w:val="000000"/>
          <w:sz w:val="24"/>
          <w:szCs w:val="24"/>
        </w:rPr>
        <w:t>3.000,00</w:t>
      </w:r>
      <w:r w:rsidRPr="00C9343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Ai fini del </w:t>
      </w:r>
      <w:proofErr w:type="gramStart"/>
      <w:r w:rsidRPr="0031141D">
        <w:rPr>
          <w:rFonts w:ascii="Times New Roman" w:hAnsi="Times New Roman" w:cs="Times New Roman"/>
          <w:color w:val="000000"/>
          <w:sz w:val="24"/>
          <w:szCs w:val="24"/>
        </w:rPr>
        <w:t>predetto</w:t>
      </w:r>
      <w:proofErr w:type="gramEnd"/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limite non sono computate le somme erogate per gli eventi di cui al comma 2 </w:t>
      </w:r>
      <w:r w:rsidR="003B6D4B" w:rsidRPr="0031141D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AC33B8">
        <w:rPr>
          <w:rFonts w:ascii="Times New Roman" w:hAnsi="Times New Roman" w:cs="Times New Roman"/>
          <w:color w:val="000000"/>
          <w:sz w:val="24"/>
          <w:szCs w:val="24"/>
        </w:rPr>
        <w:t xml:space="preserve"> al successivo comma 5</w:t>
      </w:r>
      <w:r w:rsidRPr="00C9343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5DF89CB" w14:textId="77777777" w:rsidR="0031141D" w:rsidRDefault="0031141D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bookmarkStart w:id="2" w:name="_Hlk37937456"/>
      <w:r w:rsidRPr="007A07CF">
        <w:rPr>
          <w:rFonts w:ascii="Times New Roman" w:hAnsi="Times New Roman" w:cs="Times New Roman"/>
          <w:color w:val="000000"/>
          <w:sz w:val="24"/>
          <w:szCs w:val="24"/>
        </w:rPr>
        <w:t>Nel caso di decesso del dipendente</w:t>
      </w:r>
      <w:r w:rsidR="00113DC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59B1" w:rsidRPr="003512DE">
        <w:rPr>
          <w:rFonts w:ascii="Times New Roman" w:hAnsi="Times New Roman" w:cs="Times New Roman"/>
          <w:sz w:val="24"/>
          <w:szCs w:val="24"/>
        </w:rPr>
        <w:t>i</w:t>
      </w:r>
      <w:r w:rsidRPr="003512DE">
        <w:rPr>
          <w:rFonts w:ascii="Times New Roman" w:hAnsi="Times New Roman" w:cs="Times New Roman"/>
          <w:sz w:val="24"/>
          <w:szCs w:val="24"/>
        </w:rPr>
        <w:t xml:space="preserve">l rimborso delle spese sostenute dal dipendente </w:t>
      </w:r>
      <w:r w:rsidR="002F0D1F">
        <w:rPr>
          <w:rFonts w:ascii="Times New Roman" w:hAnsi="Times New Roman" w:cs="Times New Roman"/>
          <w:sz w:val="24"/>
          <w:szCs w:val="24"/>
        </w:rPr>
        <w:t xml:space="preserve">nell’anno di riferimento </w:t>
      </w:r>
      <w:r w:rsidRPr="003512DE">
        <w:rPr>
          <w:rFonts w:ascii="Times New Roman" w:hAnsi="Times New Roman" w:cs="Times New Roman"/>
          <w:sz w:val="24"/>
          <w:szCs w:val="24"/>
        </w:rPr>
        <w:t xml:space="preserve">e presentate </w:t>
      </w:r>
      <w:r w:rsidR="00AB59B1" w:rsidRPr="003512DE">
        <w:rPr>
          <w:rFonts w:ascii="Times New Roman" w:hAnsi="Times New Roman" w:cs="Times New Roman"/>
          <w:sz w:val="24"/>
          <w:szCs w:val="24"/>
        </w:rPr>
        <w:t xml:space="preserve">da </w:t>
      </w:r>
      <w:r w:rsidR="000E56CE">
        <w:rPr>
          <w:rFonts w:ascii="Times New Roman" w:hAnsi="Times New Roman" w:cs="Times New Roman"/>
          <w:sz w:val="24"/>
          <w:szCs w:val="24"/>
        </w:rPr>
        <w:t>uno degli eredi</w:t>
      </w:r>
      <w:r w:rsidRPr="003512DE">
        <w:rPr>
          <w:rFonts w:ascii="Times New Roman" w:hAnsi="Times New Roman" w:cs="Times New Roman"/>
          <w:sz w:val="24"/>
          <w:szCs w:val="24"/>
        </w:rPr>
        <w:t xml:space="preserve"> del dipendente deceduto viene effettuat</w:t>
      </w:r>
      <w:r w:rsidR="00AB59B1" w:rsidRPr="003512DE">
        <w:rPr>
          <w:rFonts w:ascii="Times New Roman" w:hAnsi="Times New Roman" w:cs="Times New Roman"/>
          <w:sz w:val="24"/>
          <w:szCs w:val="24"/>
        </w:rPr>
        <w:t>o</w:t>
      </w:r>
      <w:r w:rsidRPr="003512DE">
        <w:rPr>
          <w:rFonts w:ascii="Times New Roman" w:hAnsi="Times New Roman" w:cs="Times New Roman"/>
          <w:sz w:val="24"/>
          <w:szCs w:val="24"/>
        </w:rPr>
        <w:t xml:space="preserve"> sulla base dell'asse ereditario. La somma complessiva erogabil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>e è pari a un massimo di euro</w:t>
      </w:r>
      <w:r w:rsidR="003B6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6D4B" w:rsidRPr="00742144">
        <w:rPr>
          <w:rFonts w:ascii="Times New Roman" w:hAnsi="Times New Roman" w:cs="Times New Roman"/>
          <w:color w:val="000000"/>
          <w:sz w:val="24"/>
          <w:szCs w:val="24"/>
        </w:rPr>
        <w:t>3.000,00</w:t>
      </w:r>
      <w:r w:rsidR="004C09FD" w:rsidRPr="007421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13D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BB622DD" w14:textId="1F87CC70" w:rsidR="003B6D4B" w:rsidRDefault="00AB59B1" w:rsidP="003B6D4B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FE1C8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004B59" w:rsidRPr="0FE1C8F1">
        <w:rPr>
          <w:rFonts w:ascii="Times New Roman" w:hAnsi="Times New Roman" w:cs="Times New Roman"/>
          <w:color w:val="000000" w:themeColor="text1"/>
          <w:sz w:val="24"/>
          <w:szCs w:val="24"/>
        </w:rPr>
        <w:t>Nel caso di decesso del dipendente,</w:t>
      </w:r>
      <w:r w:rsidR="00A11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persona che ha sostenuto le spese</w:t>
      </w:r>
      <w:r w:rsidR="000D2C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funerale è ammessa immediatamente a presentare la domanda di sussidio a copertura di tali spese, in deroga alle procedure ordinarie</w:t>
      </w:r>
      <w:r w:rsidR="002C31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indicate. </w:t>
      </w:r>
      <w:r w:rsidR="00004B59" w:rsidRPr="0FE1C8F1">
        <w:rPr>
          <w:rFonts w:ascii="Times New Roman" w:hAnsi="Times New Roman" w:cs="Times New Roman"/>
          <w:color w:val="000000" w:themeColor="text1"/>
          <w:sz w:val="24"/>
          <w:szCs w:val="24"/>
        </w:rPr>
        <w:t>La somma erogabile viene corrisposta entro 60 giorni dalla richiesta, previa verifica da parte di una Commissione appositamente istituita dal Direttore Generale. La somma erogabile è pari a un massimo di euro</w:t>
      </w:r>
      <w:r w:rsidR="002E29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3B1A" w:rsidRPr="002C318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B3B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63B1A" w:rsidRPr="002C3183">
        <w:rPr>
          <w:rFonts w:ascii="Times New Roman" w:hAnsi="Times New Roman" w:cs="Times New Roman"/>
          <w:color w:val="000000" w:themeColor="text1"/>
          <w:sz w:val="24"/>
          <w:szCs w:val="24"/>
        </w:rPr>
        <w:t>500</w:t>
      </w:r>
      <w:r w:rsidR="002B3B3B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="00FE510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29B9F3A" w14:textId="77777777" w:rsidR="00004B59" w:rsidRDefault="00004B59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7382239" w14:textId="77777777" w:rsidR="0031141D" w:rsidRPr="00BB32AB" w:rsidRDefault="0031141D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42788061"/>
      <w:bookmarkEnd w:id="2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Art. 3 – Modalità e termine di presentazione delle richieste di </w:t>
      </w:r>
      <w:r w:rsidR="002C152D"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sussidi</w:t>
      </w:r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o</w:t>
      </w:r>
      <w:bookmarkEnd w:id="3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3F85E0B7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1. Ai fini dell'ammissibilità dell'istanza, il modulo di richiesta compilato e sottoscritto deve pervenire all'Amministrazione centrale del CREA, secondo disposizioni impartite annualmente con apposita circolare, entro e non oltre il 30 aprile dell'anno successivo a quello cui si riferiscono le spese per le quali si richiede il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o. </w:t>
      </w:r>
    </w:p>
    <w:p w14:paraId="0E0A97A3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2. Per le spese oggetto di istanza di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o si intendono tutte quelle sostenute direttamente dal richiedente </w:t>
      </w:r>
      <w:r w:rsidRPr="009730C7">
        <w:rPr>
          <w:rFonts w:ascii="Times New Roman" w:hAnsi="Times New Roman" w:cs="Times New Roman"/>
          <w:color w:val="000000"/>
          <w:sz w:val="24"/>
          <w:szCs w:val="24"/>
        </w:rPr>
        <w:t>o dal suo nucleo familiare dal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1° gennaio al 31 dicembre dell'anno precedente a quello di presentazione dell'istanza medesima. </w:t>
      </w:r>
    </w:p>
    <w:p w14:paraId="476802CF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3. Il modulo di richiesta di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o, </w:t>
      </w:r>
      <w:r w:rsidR="00701E96">
        <w:rPr>
          <w:rFonts w:ascii="Times New Roman" w:hAnsi="Times New Roman" w:cs="Times New Roman"/>
          <w:color w:val="000000"/>
          <w:sz w:val="24"/>
          <w:szCs w:val="24"/>
        </w:rPr>
        <w:t xml:space="preserve">presentato da un solo componente del nucleo familiare qualora più di un componente sia dipendente dell’Ente, e 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redatto secondo lo schema predisposto dall'amministrazione, deve essere corredato obbligatoriamente, pena la non ammissione ai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, da: </w:t>
      </w:r>
    </w:p>
    <w:p w14:paraId="7C409AAF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• fotocopia di un documento di identità in corso di validità del richiedente; </w:t>
      </w:r>
    </w:p>
    <w:p w14:paraId="557B2375" w14:textId="77777777" w:rsidR="006B2B4A" w:rsidRDefault="0031141D" w:rsidP="003512DE">
      <w:pPr>
        <w:spacing w:after="120" w:line="240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he-IL" w:bidi="he-IL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• idonea ed esaustiva documentazione giustificativa comprovante l'evento per il quale si richiede il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o dalla quale deve risultare l'esatta indicazione del soggetto cui l'evento si riferisce o il relativo codice fiscale. </w:t>
      </w:r>
      <w:r w:rsidR="00E969A8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240AFD" w:rsidRPr="00663933">
        <w:rPr>
          <w:rFonts w:ascii="Times New Roman" w:hAnsi="Times New Roman" w:cs="Times New Roman"/>
          <w:bCs/>
          <w:sz w:val="24"/>
          <w:szCs w:val="24"/>
          <w:lang w:eastAsia="he-IL" w:bidi="he-IL"/>
        </w:rPr>
        <w:t xml:space="preserve">on sono considerati idonei </w:t>
      </w:r>
      <w:r w:rsidR="00240AFD">
        <w:rPr>
          <w:rFonts w:ascii="Times New Roman" w:hAnsi="Times New Roman" w:cs="Times New Roman"/>
          <w:bCs/>
          <w:sz w:val="24"/>
          <w:szCs w:val="24"/>
          <w:lang w:eastAsia="he-IL" w:bidi="he-IL"/>
        </w:rPr>
        <w:t xml:space="preserve">ed esaustivi </w:t>
      </w:r>
      <w:r w:rsidR="00240AFD" w:rsidRPr="00663933">
        <w:rPr>
          <w:rFonts w:ascii="Times New Roman" w:hAnsi="Times New Roman" w:cs="Times New Roman"/>
          <w:bCs/>
          <w:sz w:val="24"/>
          <w:szCs w:val="24"/>
          <w:lang w:eastAsia="he-IL" w:bidi="he-IL"/>
        </w:rPr>
        <w:t>i prospetti della dichiarazione precompilata a cura dell’Agenzia delle Entrate e/o gli elenchi delle spese sanitarie forniti dal Sistema Tessera Sanitaria STS del M</w:t>
      </w:r>
      <w:r w:rsidR="00240AFD">
        <w:rPr>
          <w:rFonts w:ascii="Times New Roman" w:hAnsi="Times New Roman" w:cs="Times New Roman"/>
          <w:bCs/>
          <w:sz w:val="24"/>
          <w:szCs w:val="24"/>
          <w:lang w:eastAsia="he-IL" w:bidi="he-IL"/>
        </w:rPr>
        <w:t>inistero dell’Economia e delle Finanze.</w:t>
      </w:r>
    </w:p>
    <w:p w14:paraId="700C3151" w14:textId="77777777" w:rsidR="00392232" w:rsidRPr="00F264A3" w:rsidRDefault="00392232" w:rsidP="006B2B4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64A3">
        <w:rPr>
          <w:rFonts w:ascii="Times New Roman" w:hAnsi="Times New Roman" w:cs="Times New Roman"/>
          <w:bCs/>
          <w:sz w:val="24"/>
          <w:szCs w:val="24"/>
          <w:lang w:eastAsia="he-IL" w:bidi="he-IL"/>
        </w:rPr>
        <w:t xml:space="preserve">Ai fini </w:t>
      </w:r>
      <w:r w:rsidRPr="003512DE">
        <w:rPr>
          <w:rFonts w:ascii="Times New Roman" w:hAnsi="Times New Roman" w:cs="Times New Roman"/>
          <w:bCs/>
          <w:sz w:val="24"/>
          <w:szCs w:val="24"/>
          <w:lang w:eastAsia="he-IL" w:bidi="he-IL"/>
        </w:rPr>
        <w:t xml:space="preserve">della formazione della graduatoria e </w:t>
      </w:r>
      <w:r w:rsidRPr="00F264A3">
        <w:rPr>
          <w:rFonts w:ascii="Times New Roman" w:hAnsi="Times New Roman" w:cs="Times New Roman"/>
          <w:bCs/>
          <w:sz w:val="24"/>
          <w:szCs w:val="24"/>
          <w:lang w:eastAsia="he-IL" w:bidi="he-IL"/>
        </w:rPr>
        <w:t xml:space="preserve">dell’attribuzione del punteggio previsto dalla </w:t>
      </w:r>
      <w:r w:rsidR="00F264A3">
        <w:rPr>
          <w:rFonts w:ascii="Times New Roman" w:hAnsi="Times New Roman" w:cs="Times New Roman"/>
          <w:bCs/>
          <w:sz w:val="24"/>
          <w:szCs w:val="24"/>
          <w:lang w:eastAsia="he-IL" w:bidi="he-IL"/>
        </w:rPr>
        <w:t>t</w:t>
      </w:r>
      <w:r w:rsidRPr="00F264A3">
        <w:rPr>
          <w:rFonts w:ascii="Times New Roman" w:hAnsi="Times New Roman" w:cs="Times New Roman"/>
          <w:bCs/>
          <w:sz w:val="24"/>
          <w:szCs w:val="24"/>
          <w:lang w:eastAsia="he-IL" w:bidi="he-IL"/>
        </w:rPr>
        <w:t xml:space="preserve">abella 2 del presente regolamento è </w:t>
      </w:r>
      <w:r w:rsidR="00F264A3" w:rsidRPr="003512DE">
        <w:rPr>
          <w:rFonts w:ascii="Times New Roman" w:hAnsi="Times New Roman" w:cs="Times New Roman"/>
          <w:bCs/>
          <w:sz w:val="24"/>
          <w:szCs w:val="24"/>
          <w:lang w:eastAsia="he-IL" w:bidi="he-IL"/>
        </w:rPr>
        <w:t>possibile</w:t>
      </w:r>
      <w:r w:rsidRPr="00F264A3">
        <w:rPr>
          <w:rFonts w:ascii="Times New Roman" w:hAnsi="Times New Roman" w:cs="Times New Roman"/>
          <w:bCs/>
          <w:sz w:val="24"/>
          <w:szCs w:val="24"/>
          <w:lang w:eastAsia="he-IL" w:bidi="he-IL"/>
        </w:rPr>
        <w:t xml:space="preserve"> allegare alla richiesta del </w:t>
      </w:r>
      <w:r w:rsidR="002C152D">
        <w:rPr>
          <w:rFonts w:ascii="Times New Roman" w:hAnsi="Times New Roman" w:cs="Times New Roman"/>
          <w:bCs/>
          <w:sz w:val="24"/>
          <w:szCs w:val="24"/>
          <w:lang w:eastAsia="he-IL" w:bidi="he-IL"/>
        </w:rPr>
        <w:t>sussidi</w:t>
      </w:r>
      <w:r w:rsidRPr="00F264A3">
        <w:rPr>
          <w:rFonts w:ascii="Times New Roman" w:hAnsi="Times New Roman" w:cs="Times New Roman"/>
          <w:bCs/>
          <w:sz w:val="24"/>
          <w:szCs w:val="24"/>
          <w:lang w:eastAsia="he-IL" w:bidi="he-IL"/>
        </w:rPr>
        <w:t>o l’</w:t>
      </w:r>
      <w:r w:rsidR="006B2B4A" w:rsidRPr="003512DE">
        <w:rPr>
          <w:rFonts w:ascii="Times New Roman" w:hAnsi="Times New Roman" w:cs="Times New Roman"/>
          <w:color w:val="000000"/>
          <w:sz w:val="24"/>
          <w:szCs w:val="24"/>
        </w:rPr>
        <w:t>attestazione I.S.E.E. rilasciata dall’INPS riferita alla situazione economica del richiedente e del relativo nucleo familiare, in corso di validità</w:t>
      </w:r>
      <w:r w:rsidR="006C4F23">
        <w:rPr>
          <w:rFonts w:ascii="Times New Roman" w:hAnsi="Times New Roman" w:cs="Times New Roman"/>
          <w:color w:val="000000"/>
          <w:sz w:val="24"/>
          <w:szCs w:val="24"/>
        </w:rPr>
        <w:t xml:space="preserve"> alla data del 30 aprile</w:t>
      </w:r>
      <w:r w:rsidR="006B2B4A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dell'anno successivo a quello cui si riferiscono le spese per le quali si richiede il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>o.</w:t>
      </w:r>
    </w:p>
    <w:p w14:paraId="1ECCED42" w14:textId="77777777" w:rsidR="00EE1387" w:rsidRDefault="00392232" w:rsidP="00842158">
      <w:pPr>
        <w:spacing w:after="120" w:line="240" w:lineRule="auto"/>
        <w:jc w:val="both"/>
        <w:rPr>
          <w:ins w:id="4" w:author="Renato" w:date="2020-06-11T09:46:00Z"/>
          <w:rFonts w:ascii="Times New Roman" w:hAnsi="Times New Roman" w:cs="Times New Roman"/>
          <w:color w:val="000000"/>
          <w:sz w:val="24"/>
          <w:szCs w:val="24"/>
        </w:rPr>
      </w:pPr>
      <w:r w:rsidRPr="00F264A3">
        <w:rPr>
          <w:rFonts w:ascii="Times New Roman" w:hAnsi="Times New Roman" w:cs="Times New Roman"/>
          <w:color w:val="000000"/>
          <w:sz w:val="24"/>
          <w:szCs w:val="24"/>
        </w:rPr>
        <w:t xml:space="preserve">Nel caso di mancata presentazione dell’attestazione 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I.S.E.E. </w:t>
      </w:r>
      <w:r w:rsidRPr="00F264A3">
        <w:rPr>
          <w:rFonts w:ascii="Times New Roman" w:hAnsi="Times New Roman" w:cs="Times New Roman"/>
          <w:color w:val="000000"/>
          <w:sz w:val="24"/>
          <w:szCs w:val="24"/>
        </w:rPr>
        <w:t>verrà assegnato un punteggio pari a zero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 in relazione alla </w:t>
      </w:r>
      <w:r w:rsidR="00F264A3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264A3" w:rsidRPr="003512DE">
        <w:rPr>
          <w:rFonts w:ascii="Times New Roman" w:hAnsi="Times New Roman" w:cs="Times New Roman"/>
          <w:color w:val="000000"/>
          <w:sz w:val="24"/>
          <w:szCs w:val="24"/>
        </w:rPr>
        <w:t xml:space="preserve">abella </w:t>
      </w:r>
      <w:r w:rsidRPr="003512D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264A3">
        <w:rPr>
          <w:rFonts w:ascii="Times New Roman" w:hAnsi="Times New Roman" w:cs="Times New Roman"/>
          <w:color w:val="000000"/>
          <w:sz w:val="24"/>
          <w:szCs w:val="24"/>
        </w:rPr>
        <w:t xml:space="preserve"> e la posizione in graduatoria sarà determinata solo con riferimento al punteggio della tabella 1</w:t>
      </w:r>
      <w:r w:rsidR="00472B28">
        <w:rPr>
          <w:rFonts w:ascii="Times New Roman" w:hAnsi="Times New Roman" w:cs="Times New Roman"/>
          <w:color w:val="000000"/>
          <w:sz w:val="24"/>
          <w:szCs w:val="24"/>
        </w:rPr>
        <w:t xml:space="preserve"> e del comma 2 dell’art. 5 del presente Regolamento</w:t>
      </w:r>
      <w:r w:rsidR="00F264A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B2B4A"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6B6C821" w14:textId="77777777" w:rsidR="0031141D" w:rsidRPr="007A07CF" w:rsidRDefault="0031141D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4. Per quanto riguarda gli eventi </w:t>
      </w:r>
      <w:proofErr w:type="gramStart"/>
      <w:r w:rsidRPr="007A07CF">
        <w:rPr>
          <w:rFonts w:ascii="Times New Roman" w:hAnsi="Times New Roman" w:cs="Times New Roman"/>
          <w:color w:val="000000"/>
          <w:sz w:val="24"/>
          <w:szCs w:val="24"/>
        </w:rPr>
        <w:t>sotto</w:t>
      </w:r>
      <w:r w:rsidR="001E28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>elencati</w:t>
      </w:r>
      <w:proofErr w:type="gramEnd"/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 deve essere prodotta l'ulteriore documentazione indicata:</w:t>
      </w:r>
    </w:p>
    <w:p w14:paraId="1D287AF3" w14:textId="77777777" w:rsidR="0031141D" w:rsidRPr="0031141D" w:rsidRDefault="0031141D" w:rsidP="00842158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a) istanza di rimborso spese del nucleo familiare a seguito del decesso del dipendente – il soggetto richiedente deve produrre copia della dichiarazione sostitutiva di notorietà degli eredi; </w:t>
      </w:r>
    </w:p>
    <w:p w14:paraId="35017167" w14:textId="77777777" w:rsidR="0031141D" w:rsidRDefault="0031141D" w:rsidP="00842158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>b) acquisto di testi scolastici/universitari per il nucleo familiare – il soggetto richiedente deve allegare la relativa fattura fiscale o documento fiscale equipollente con l'elenco dei testi scolatici/universitari acquistati</w:t>
      </w:r>
      <w:r w:rsidR="0017697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3684DF1" w14:textId="77777777" w:rsidR="00240AFD" w:rsidRDefault="00240AFD" w:rsidP="00240AFD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c) interessi passivi di mutuo – documentazione idonea a individuare l’immobile oggetto del mutuo, l’ammontare degli interessi corrisposti e l’avvenuto pagamento degli stessi nell’anno cui la richiesta si riferisce;</w:t>
      </w:r>
    </w:p>
    <w:p w14:paraId="2382E201" w14:textId="5C691A79" w:rsidR="00240AFD" w:rsidRPr="00EC02E2" w:rsidRDefault="00240AFD" w:rsidP="00AC33B8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d) canoni di locazione – documentazione idonea a individuare l’immobile oggetto della locazione passiva</w:t>
      </w:r>
      <w:r w:rsidR="00796E9C" w:rsidRPr="00FE510F">
        <w:rPr>
          <w:rFonts w:ascii="Times New Roman" w:hAnsi="Times New Roman" w:cs="Times New Roman"/>
          <w:sz w:val="24"/>
          <w:szCs w:val="24"/>
        </w:rPr>
        <w:t>, l’ammontare del canone annuale</w:t>
      </w:r>
      <w:r w:rsidR="00796E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nonché l’avvenuto pagamento dei rispettivi canoni.</w:t>
      </w:r>
    </w:p>
    <w:p w14:paraId="6F2516D4" w14:textId="77777777" w:rsidR="0031141D" w:rsidRDefault="0031141D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5. Il CREA si riserva il diritto di richiedere, in qualsiasi momento, anche dopo l'erogazione del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>o, ogni ulteriore documentazione atta a comprovare l'evento e la spesa effettivamente sostenuta. Qualora non si ottemperi a quanto richiesto dall'Ente, nei modi e nei tempi stabiliti dall'Ente stesso, si applica quanto previsto dall'articolo 7 del presente regolamento.</w:t>
      </w:r>
    </w:p>
    <w:p w14:paraId="7CE9B461" w14:textId="77777777" w:rsidR="00C102B4" w:rsidRPr="007A07CF" w:rsidRDefault="00C102B4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CB9E6B3" w14:textId="77777777" w:rsidR="0031141D" w:rsidRPr="00BB32AB" w:rsidRDefault="0031141D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42788062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Art. 4 – Commissione esaminatrice</w:t>
      </w:r>
      <w:bookmarkEnd w:id="5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72D4256F" w14:textId="1EAC5BB1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1. La commissione è composta da tre membri, tra i quali il presidente, e da un segretario; i componenti sono nominati per un massimo di tre anni consecutivi non rinnovabili e sono scelti tra i dirigenti o tra i dipendenti </w:t>
      </w:r>
      <w:r w:rsidR="007B321D" w:rsidRPr="00FE510F">
        <w:rPr>
          <w:rFonts w:ascii="Times New Roman" w:hAnsi="Times New Roman" w:cs="Times New Roman"/>
          <w:color w:val="000000"/>
          <w:sz w:val="24"/>
          <w:szCs w:val="24"/>
        </w:rPr>
        <w:t>che non abbiano presentato la domanda</w:t>
      </w:r>
      <w:r w:rsidR="00FE51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FAD0D4F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2. La nomina della commissione viene effettuata con decreto del Direttore generale. </w:t>
      </w:r>
    </w:p>
    <w:p w14:paraId="3CE45E73" w14:textId="77777777" w:rsidR="0031141D" w:rsidRDefault="0031141D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3. I lavori della commissione si concludono entro l’anno </w:t>
      </w:r>
      <w:r w:rsidR="003B6D4B" w:rsidRPr="00AC33B8">
        <w:rPr>
          <w:rFonts w:ascii="Times New Roman" w:hAnsi="Times New Roman" w:cs="Times New Roman"/>
          <w:color w:val="000000"/>
          <w:sz w:val="24"/>
          <w:szCs w:val="24"/>
        </w:rPr>
        <w:t>solare</w:t>
      </w:r>
      <w:r w:rsidR="003B6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di presentazione delle richieste di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>o e vengono approvati con provvedimento del Direttore generale.</w:t>
      </w:r>
    </w:p>
    <w:p w14:paraId="200837F2" w14:textId="77777777" w:rsidR="008B1847" w:rsidRPr="007A07CF" w:rsidRDefault="008B1847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571467" w14:textId="77777777" w:rsidR="0031141D" w:rsidRPr="00BB32AB" w:rsidRDefault="0031141D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42788063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Art. 5 – Formazione delle graduatorie e punteggio</w:t>
      </w:r>
      <w:bookmarkEnd w:id="6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05B6BD4A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1. Apposita graduatoria degli aventi diritto viene formata sulla base dei punteggi attribuiti per tipologia di eventi (tabella 1) e per valore dell'I.S.E.E. (tabella 2). </w:t>
      </w:r>
    </w:p>
    <w:p w14:paraId="4E887BC0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2. Per ogni anno di permanenza in graduatoria senza che il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="00392232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392232"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venga effettivamente erogato vengono attribuiti 5 punti fino ad un massimo complessivo di 15 punti. </w:t>
      </w:r>
    </w:p>
    <w:p w14:paraId="6500539B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3. Ai fini della formazione della graduatoria, in presenza di più eventi, viene attribuito il punteggio previsto per l'evento che ha comportato la spesa più alta riconosciuta ammissibile. </w:t>
      </w:r>
    </w:p>
    <w:p w14:paraId="58945FDC" w14:textId="77777777" w:rsidR="0031141D" w:rsidRPr="007A07CF" w:rsidRDefault="0031141D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07CF">
        <w:rPr>
          <w:rFonts w:ascii="Times New Roman" w:hAnsi="Times New Roman" w:cs="Times New Roman"/>
          <w:color w:val="000000"/>
          <w:sz w:val="24"/>
          <w:szCs w:val="24"/>
        </w:rPr>
        <w:t>4. La graduatoria viene formulata sulla base del punteggio complessivo attribuito al richiedente.</w:t>
      </w:r>
    </w:p>
    <w:p w14:paraId="4F2E731B" w14:textId="77777777" w:rsidR="0031141D" w:rsidRPr="007A07CF" w:rsidRDefault="0031141D" w:rsidP="008421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7CF">
        <w:rPr>
          <w:rFonts w:ascii="Times New Roman" w:hAnsi="Times New Roman" w:cs="Times New Roman"/>
          <w:sz w:val="24"/>
          <w:szCs w:val="24"/>
        </w:rPr>
        <w:t>5. A parità di punteggio, la precedenza è determinata dall'I.S.E.E. più basso; in caso di ulteriore parità è determinata dalla maggiore età del richiedente.</w:t>
      </w:r>
    </w:p>
    <w:p w14:paraId="4402BA23" w14:textId="77777777" w:rsidR="0031141D" w:rsidRDefault="0031141D" w:rsidP="008421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11D87" w14:textId="77777777" w:rsidR="0031141D" w:rsidRPr="00BB32AB" w:rsidRDefault="0031141D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42788064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Art. 6 – Erogazione dei </w:t>
      </w:r>
      <w:r w:rsidR="002C152D"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sussidi</w:t>
      </w:r>
      <w:bookmarkEnd w:id="7"/>
      <w:r w:rsidR="004657B1"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2796AF58" w14:textId="77777777" w:rsidR="0031141D" w:rsidRPr="0031141D" w:rsidRDefault="0031141D" w:rsidP="0084215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1. Per la concessione dei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="004657B1"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141D">
        <w:rPr>
          <w:rFonts w:ascii="Times New Roman" w:hAnsi="Times New Roman" w:cs="Times New Roman"/>
          <w:color w:val="000000"/>
          <w:sz w:val="24"/>
          <w:szCs w:val="24"/>
        </w:rPr>
        <w:t xml:space="preserve">l'Amministrazione tiene conto dell'ordine decrescente della graduatoria sino ad esaurimento della disponibilità finanziaria stabilita per l'anno di competenza. </w:t>
      </w:r>
    </w:p>
    <w:p w14:paraId="5AD17AA4" w14:textId="77777777" w:rsidR="0031141D" w:rsidRDefault="0031141D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2. La concessione ed erogazione dei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="004657B1"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>viene disposta con provvedimento del Direttore generale.</w:t>
      </w:r>
    </w:p>
    <w:p w14:paraId="315ABDD8" w14:textId="77777777" w:rsidR="008B1847" w:rsidRPr="007A07CF" w:rsidRDefault="008B1847" w:rsidP="00842158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31E043" w14:textId="77777777" w:rsidR="0031141D" w:rsidRPr="00BB32AB" w:rsidRDefault="0031141D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42788065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Art. 7 – Revoca</w:t>
      </w:r>
      <w:bookmarkEnd w:id="8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7175272E" w14:textId="77777777" w:rsidR="00AC33B8" w:rsidRDefault="0031141D" w:rsidP="006E5D6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Qualora si accerti che il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="004657B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4657B1"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è stato concesso sulla base di dichiarazioni risultate false o infedeli, salvo ogni ulteriore responsabilità del richiedente, si procederà all'immediata revoca del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="004657B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4657B1"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 xml:space="preserve">da parte dell'Ente. Conseguentemente l'interessato sarà tenuto a restituire la somma percepita nel termine di 30 giorni dalla data di notificazione della richiesta da parte dell'amministrazione, previo conguaglio degli interessi legali maturati a partire dalla data di concessione del </w:t>
      </w:r>
      <w:r w:rsidR="002C152D">
        <w:rPr>
          <w:rFonts w:ascii="Times New Roman" w:hAnsi="Times New Roman" w:cs="Times New Roman"/>
          <w:color w:val="000000"/>
          <w:sz w:val="24"/>
          <w:szCs w:val="24"/>
        </w:rPr>
        <w:t>sussidi</w:t>
      </w:r>
      <w:r w:rsidR="004657B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7A07CF">
        <w:rPr>
          <w:rFonts w:ascii="Times New Roman" w:hAnsi="Times New Roman" w:cs="Times New Roman"/>
          <w:color w:val="000000"/>
          <w:sz w:val="24"/>
          <w:szCs w:val="24"/>
        </w:rPr>
        <w:t>, fatta salva qualunque altra azione nei confronti dell'interessato.</w:t>
      </w:r>
    </w:p>
    <w:p w14:paraId="366CFC6F" w14:textId="77777777" w:rsidR="00AC33B8" w:rsidRDefault="00AC33B8" w:rsidP="006E5D6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1D02EC" w14:textId="77777777" w:rsidR="0019056D" w:rsidRPr="00BB32AB" w:rsidRDefault="0019056D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42788066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Art. </w:t>
      </w:r>
      <w:r w:rsidR="006E5D6F"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8</w:t>
      </w:r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- Istanze di riesame</w:t>
      </w:r>
      <w:bookmarkEnd w:id="9"/>
    </w:p>
    <w:p w14:paraId="0A05CDFC" w14:textId="77777777" w:rsidR="00DB00E3" w:rsidRDefault="0019056D" w:rsidP="001905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Eventuali richieste </w:t>
      </w:r>
      <w:r w:rsidR="00380B55"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di accesso agli atti potranno essere presentate </w:t>
      </w:r>
      <w:r w:rsidR="00AD7EA4" w:rsidRPr="00AD7EA4">
        <w:rPr>
          <w:rFonts w:ascii="Times New Roman" w:hAnsi="Times New Roman" w:cs="Times New Roman"/>
          <w:color w:val="000000"/>
          <w:sz w:val="24"/>
          <w:szCs w:val="24"/>
        </w:rPr>
        <w:t>entro</w:t>
      </w:r>
      <w:r w:rsidR="00380B55"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 30 giorni </w:t>
      </w:r>
      <w:r w:rsidR="006E5D6F"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decorrenti </w:t>
      </w:r>
      <w:r w:rsidR="00380B55"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dal giorno di pagamento del sussidio concesso e le eventuali richieste </w:t>
      </w:r>
      <w:r w:rsidRPr="00AD7EA4">
        <w:rPr>
          <w:rFonts w:ascii="Times New Roman" w:hAnsi="Times New Roman" w:cs="Times New Roman"/>
          <w:color w:val="000000"/>
          <w:sz w:val="24"/>
          <w:szCs w:val="24"/>
        </w:rPr>
        <w:t>di riesame</w:t>
      </w:r>
      <w:r w:rsidR="006E5D6F" w:rsidRPr="00AD7EA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 debitamente motivate</w:t>
      </w:r>
      <w:r w:rsidR="006E5D6F" w:rsidRPr="00AD7EA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 potranno essere presentate entro</w:t>
      </w:r>
      <w:r w:rsidR="00380B55"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 30 giorni </w:t>
      </w:r>
      <w:r w:rsidR="00380B55" w:rsidRPr="00082E62">
        <w:rPr>
          <w:rFonts w:ascii="Times New Roman" w:hAnsi="Times New Roman" w:cs="Times New Roman"/>
          <w:color w:val="000000"/>
          <w:sz w:val="24"/>
          <w:szCs w:val="24"/>
        </w:rPr>
        <w:t>dall’esito della richiesta di</w:t>
      </w:r>
      <w:r w:rsidR="00380B55"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 accesso agli atti</w:t>
      </w:r>
      <w:r w:rsidR="00CD52D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D7EA4">
        <w:rPr>
          <w:rFonts w:ascii="Times New Roman" w:hAnsi="Times New Roman" w:cs="Times New Roman"/>
          <w:color w:val="000000"/>
          <w:sz w:val="24"/>
          <w:szCs w:val="24"/>
        </w:rPr>
        <w:t xml:space="preserve"> all'attenzione del Direttore Generale che provvederà a convocare nuovamente la Commissione esaminatrice per le valutazioni del caso.</w:t>
      </w:r>
    </w:p>
    <w:p w14:paraId="1BBC0382" w14:textId="77777777" w:rsidR="00DB00E3" w:rsidRDefault="00DB00E3" w:rsidP="007A07CF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DF463B" w14:textId="77777777" w:rsidR="00DB00E3" w:rsidRDefault="00DB00E3" w:rsidP="007A07CF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5857E7" w14:textId="77777777" w:rsidR="00DB00E3" w:rsidRDefault="00DB00E3" w:rsidP="007A07CF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312BA2" w14:textId="77777777" w:rsidR="00DB00E3" w:rsidRDefault="00DB00E3" w:rsidP="007A07CF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63C336" w14:textId="6186ABE1" w:rsidR="00BB32AB" w:rsidRDefault="00BB32AB" w:rsidP="007A07CF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067CAE7C" w14:textId="77777777" w:rsidR="00DB00E3" w:rsidRDefault="00DB00E3" w:rsidP="007A07CF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A82CB5" w14:textId="783E730E" w:rsidR="00DB00E3" w:rsidRDefault="005C3AB0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42788067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Tabella 1</w:t>
      </w:r>
      <w:bookmarkEnd w:id="10"/>
    </w:p>
    <w:p w14:paraId="0ED0E024" w14:textId="77777777" w:rsidR="00BB32AB" w:rsidRPr="00BB32AB" w:rsidRDefault="00BB32AB" w:rsidP="00BB32A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2"/>
        <w:gridCol w:w="1870"/>
      </w:tblGrid>
      <w:tr w:rsidR="00C50996" w:rsidRPr="0031141D" w14:paraId="018EB07A" w14:textId="77777777" w:rsidTr="004657B1">
        <w:trPr>
          <w:trHeight w:val="1309"/>
          <w:jc w:val="center"/>
        </w:trPr>
        <w:tc>
          <w:tcPr>
            <w:tcW w:w="5632" w:type="dxa"/>
            <w:vAlign w:val="center"/>
          </w:tcPr>
          <w:p w14:paraId="24C7FB97" w14:textId="77777777" w:rsidR="00C50996" w:rsidRPr="0031141D" w:rsidRDefault="00C50996" w:rsidP="004657B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TIPOLOGIA DI EVENTO</w:t>
            </w:r>
          </w:p>
        </w:tc>
        <w:tc>
          <w:tcPr>
            <w:tcW w:w="1870" w:type="dxa"/>
            <w:vAlign w:val="center"/>
          </w:tcPr>
          <w:p w14:paraId="270B8F8C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PUNTEGGIO ATTRIBUITO</w:t>
            </w:r>
          </w:p>
        </w:tc>
      </w:tr>
      <w:tr w:rsidR="00C50996" w:rsidRPr="0031141D" w14:paraId="681AE6B3" w14:textId="77777777" w:rsidTr="004657B1">
        <w:trPr>
          <w:trHeight w:val="289"/>
          <w:jc w:val="center"/>
        </w:trPr>
        <w:tc>
          <w:tcPr>
            <w:tcW w:w="5632" w:type="dxa"/>
            <w:vAlign w:val="center"/>
          </w:tcPr>
          <w:p w14:paraId="5A14D7CA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Cure mediche escluse quelle per interventi di chirurgia estetica meramente di bellezza, se non dettati da evento traumatico </w:t>
            </w:r>
          </w:p>
        </w:tc>
        <w:tc>
          <w:tcPr>
            <w:tcW w:w="1870" w:type="dxa"/>
            <w:vAlign w:val="center"/>
          </w:tcPr>
          <w:p w14:paraId="6CA7454F" w14:textId="77777777" w:rsidR="00C50996" w:rsidRPr="0031141D" w:rsidRDefault="003B6D4B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C50996" w:rsidRPr="0031141D" w14:paraId="14C6A1E9" w14:textId="77777777" w:rsidTr="004657B1">
        <w:trPr>
          <w:trHeight w:val="127"/>
          <w:jc w:val="center"/>
        </w:trPr>
        <w:tc>
          <w:tcPr>
            <w:tcW w:w="5632" w:type="dxa"/>
            <w:vAlign w:val="center"/>
          </w:tcPr>
          <w:p w14:paraId="6B115CBB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Rette o compensi per assistenza domiciliare in favore di genitori </w:t>
            </w:r>
          </w:p>
        </w:tc>
        <w:tc>
          <w:tcPr>
            <w:tcW w:w="1870" w:type="dxa"/>
            <w:vAlign w:val="center"/>
          </w:tcPr>
          <w:p w14:paraId="141F6DDE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C50996" w:rsidRPr="0031141D" w14:paraId="5F953EA5" w14:textId="77777777" w:rsidTr="004657B1">
        <w:trPr>
          <w:trHeight w:val="127"/>
          <w:jc w:val="center"/>
        </w:trPr>
        <w:tc>
          <w:tcPr>
            <w:tcW w:w="5632" w:type="dxa"/>
            <w:vAlign w:val="center"/>
          </w:tcPr>
          <w:p w14:paraId="233E2D54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Cure dentistiche </w:t>
            </w:r>
          </w:p>
        </w:tc>
        <w:tc>
          <w:tcPr>
            <w:tcW w:w="1870" w:type="dxa"/>
            <w:vAlign w:val="center"/>
          </w:tcPr>
          <w:p w14:paraId="235DC682" w14:textId="77777777" w:rsidR="00C50996" w:rsidRPr="0031141D" w:rsidRDefault="00E615B0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C50996" w:rsidRPr="0031141D" w14:paraId="20E9571F" w14:textId="77777777" w:rsidTr="004657B1">
        <w:trPr>
          <w:trHeight w:val="288"/>
          <w:jc w:val="center"/>
        </w:trPr>
        <w:tc>
          <w:tcPr>
            <w:tcW w:w="5632" w:type="dxa"/>
            <w:vAlign w:val="center"/>
          </w:tcPr>
          <w:p w14:paraId="7B911C79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Acquisto di occhiali da vista, lenti a contatto curative e relativi accessori </w:t>
            </w:r>
          </w:p>
        </w:tc>
        <w:tc>
          <w:tcPr>
            <w:tcW w:w="1870" w:type="dxa"/>
            <w:vAlign w:val="center"/>
          </w:tcPr>
          <w:p w14:paraId="08FE5AAD" w14:textId="77777777" w:rsidR="00C50996" w:rsidRPr="0031141D" w:rsidRDefault="00B7476A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C50996" w:rsidRPr="0031141D" w14:paraId="5489BC33" w14:textId="77777777" w:rsidTr="004657B1">
        <w:trPr>
          <w:trHeight w:val="450"/>
          <w:jc w:val="center"/>
        </w:trPr>
        <w:tc>
          <w:tcPr>
            <w:tcW w:w="5632" w:type="dxa"/>
            <w:vAlign w:val="center"/>
          </w:tcPr>
          <w:p w14:paraId="32C0038C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Retta asilo nido </w:t>
            </w:r>
            <w:r w:rsidR="000F0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scuola materna </w:t>
            </w: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dei figli, acquisto di testi scolastici/universitari, iscrizione a corsi universitari e tasse d'esame per i figli fino a 26 anni d'età </w:t>
            </w:r>
          </w:p>
        </w:tc>
        <w:tc>
          <w:tcPr>
            <w:tcW w:w="1870" w:type="dxa"/>
            <w:vAlign w:val="center"/>
          </w:tcPr>
          <w:p w14:paraId="0B54F00C" w14:textId="77777777" w:rsidR="00C50996" w:rsidRPr="0070174E" w:rsidRDefault="003B6D4B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C50996" w:rsidRPr="0031141D" w14:paraId="23CE8C3D" w14:textId="77777777" w:rsidTr="004657B1">
        <w:trPr>
          <w:trHeight w:val="127"/>
          <w:jc w:val="center"/>
        </w:trPr>
        <w:tc>
          <w:tcPr>
            <w:tcW w:w="5632" w:type="dxa"/>
            <w:vAlign w:val="center"/>
          </w:tcPr>
          <w:p w14:paraId="4305C113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Polizze assicurative sanitarie private </w:t>
            </w:r>
          </w:p>
        </w:tc>
        <w:tc>
          <w:tcPr>
            <w:tcW w:w="1870" w:type="dxa"/>
            <w:vAlign w:val="center"/>
          </w:tcPr>
          <w:p w14:paraId="4ECCD9DB" w14:textId="77777777" w:rsidR="00C50996" w:rsidRPr="0070174E" w:rsidRDefault="00761A51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62C65" w:rsidRPr="0031141D" w14:paraId="02B0EDA2" w14:textId="77777777" w:rsidTr="000D0D16">
        <w:trPr>
          <w:trHeight w:val="127"/>
          <w:jc w:val="center"/>
        </w:trPr>
        <w:tc>
          <w:tcPr>
            <w:tcW w:w="5632" w:type="dxa"/>
            <w:vAlign w:val="center"/>
          </w:tcPr>
          <w:p w14:paraId="45E6C64B" w14:textId="77777777" w:rsidR="00762C65" w:rsidRPr="0031141D" w:rsidRDefault="00762C65" w:rsidP="000D0D1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Interessi di mutuo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Canoni di locazione </w:t>
            </w:r>
          </w:p>
        </w:tc>
        <w:tc>
          <w:tcPr>
            <w:tcW w:w="1870" w:type="dxa"/>
            <w:vAlign w:val="center"/>
          </w:tcPr>
          <w:p w14:paraId="415205AF" w14:textId="77777777" w:rsidR="00762C65" w:rsidRPr="0031141D" w:rsidRDefault="00762C65" w:rsidP="000D0D1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62C65" w:rsidRPr="0031141D" w14:paraId="671D219D" w14:textId="77777777" w:rsidTr="000D0D16">
        <w:trPr>
          <w:trHeight w:val="127"/>
          <w:jc w:val="center"/>
        </w:trPr>
        <w:tc>
          <w:tcPr>
            <w:tcW w:w="5632" w:type="dxa"/>
            <w:vAlign w:val="center"/>
          </w:tcPr>
          <w:p w14:paraId="58991845" w14:textId="77777777" w:rsidR="00762C65" w:rsidRPr="0031141D" w:rsidRDefault="00762C65" w:rsidP="000D0D1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855A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bbonamenti per spese di viaggio annuali o mensili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del nucleo familiare</w:t>
            </w:r>
          </w:p>
        </w:tc>
        <w:tc>
          <w:tcPr>
            <w:tcW w:w="1870" w:type="dxa"/>
            <w:vAlign w:val="center"/>
          </w:tcPr>
          <w:p w14:paraId="044506A9" w14:textId="77777777" w:rsidR="00762C65" w:rsidRPr="00E615B0" w:rsidRDefault="00762C65" w:rsidP="000D0D1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50996" w:rsidRPr="0031141D" w14:paraId="633DF7D8" w14:textId="77777777" w:rsidTr="004657B1">
        <w:trPr>
          <w:trHeight w:val="289"/>
          <w:jc w:val="center"/>
        </w:trPr>
        <w:tc>
          <w:tcPr>
            <w:tcW w:w="5632" w:type="dxa"/>
            <w:vAlign w:val="center"/>
          </w:tcPr>
          <w:p w14:paraId="639F61EB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Decesso del coniuge, del convivente more uxorio, di uno o più figli </w:t>
            </w:r>
          </w:p>
        </w:tc>
        <w:tc>
          <w:tcPr>
            <w:tcW w:w="1870" w:type="dxa"/>
            <w:vAlign w:val="center"/>
          </w:tcPr>
          <w:p w14:paraId="747C650F" w14:textId="77777777" w:rsidR="00C50996" w:rsidRPr="0070174E" w:rsidRDefault="00573D6F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C50996" w:rsidRPr="0031141D" w14:paraId="02EEE439" w14:textId="77777777" w:rsidTr="004657B1">
        <w:trPr>
          <w:trHeight w:val="127"/>
          <w:jc w:val="center"/>
        </w:trPr>
        <w:tc>
          <w:tcPr>
            <w:tcW w:w="5632" w:type="dxa"/>
            <w:vAlign w:val="center"/>
          </w:tcPr>
          <w:p w14:paraId="5B59FC00" w14:textId="77777777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Decesso di un altro parente o affine entro il </w:t>
            </w:r>
            <w:proofErr w:type="gramStart"/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2°</w:t>
            </w:r>
            <w:proofErr w:type="gramEnd"/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grado</w:t>
            </w:r>
            <w:r w:rsidR="00DF1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 di altro componente del nucleo familiare</w:t>
            </w: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vAlign w:val="center"/>
          </w:tcPr>
          <w:p w14:paraId="2625605F" w14:textId="77777777" w:rsidR="00C50996" w:rsidRPr="0070174E" w:rsidRDefault="00573D6F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1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50996" w:rsidRPr="0031141D" w14:paraId="3B58A14B" w14:textId="77777777" w:rsidTr="004657B1">
        <w:trPr>
          <w:trHeight w:val="127"/>
          <w:jc w:val="center"/>
        </w:trPr>
        <w:tc>
          <w:tcPr>
            <w:tcW w:w="5632" w:type="dxa"/>
            <w:vAlign w:val="center"/>
          </w:tcPr>
          <w:p w14:paraId="21B60BAB" w14:textId="554665C6" w:rsidR="00C50996" w:rsidRPr="0031141D" w:rsidRDefault="00C50996" w:rsidP="004C09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Decesso del dipendente </w:t>
            </w:r>
            <w:r w:rsidR="00AB5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(spese funebri</w:t>
            </w:r>
            <w:r w:rsidR="00082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0" w:type="dxa"/>
            <w:vAlign w:val="center"/>
          </w:tcPr>
          <w:p w14:paraId="5FEA5200" w14:textId="77777777" w:rsidR="00C50996" w:rsidRPr="0031141D" w:rsidRDefault="00AB59B1" w:rsidP="004C09F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311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6376698C" w14:textId="77777777" w:rsidR="004657B1" w:rsidRDefault="004657B1" w:rsidP="007A07CF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0BC01B7" w14:textId="1F977547" w:rsidR="00082E62" w:rsidRDefault="00082E62" w:rsidP="007A07CF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107AE9F4" w14:textId="77777777" w:rsidR="004657B1" w:rsidRDefault="004657B1" w:rsidP="007A07CF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9AABDC" w14:textId="7E3388E2" w:rsidR="00FB08D1" w:rsidRDefault="00C50996" w:rsidP="00BB32AB">
      <w:pPr>
        <w:pStyle w:val="Titolo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42788068"/>
      <w:r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>Tabella</w:t>
      </w:r>
      <w:r w:rsidR="00485B76" w:rsidRPr="00BB32A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2</w:t>
      </w:r>
      <w:bookmarkEnd w:id="11"/>
    </w:p>
    <w:p w14:paraId="1A175511" w14:textId="77777777" w:rsidR="00BB32AB" w:rsidRPr="00BB32AB" w:rsidRDefault="00BB32AB" w:rsidP="00BB32A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2"/>
        <w:gridCol w:w="1819"/>
      </w:tblGrid>
      <w:tr w:rsidR="001D00B9" w:rsidRPr="00C05162" w14:paraId="485C3351" w14:textId="77777777" w:rsidTr="004657B1">
        <w:trPr>
          <w:trHeight w:val="1193"/>
          <w:jc w:val="center"/>
        </w:trPr>
        <w:tc>
          <w:tcPr>
            <w:tcW w:w="5582" w:type="dxa"/>
            <w:vAlign w:val="center"/>
          </w:tcPr>
          <w:p w14:paraId="63C003B7" w14:textId="77777777" w:rsidR="001D00B9" w:rsidRPr="000A2520" w:rsidRDefault="001D00B9" w:rsidP="000A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VALORE DELL'I.S.E.E. DEL NUCLEO FAMILIARE DEL RICHIEDENTE</w:t>
            </w:r>
          </w:p>
        </w:tc>
        <w:tc>
          <w:tcPr>
            <w:tcW w:w="1819" w:type="dxa"/>
            <w:vAlign w:val="center"/>
          </w:tcPr>
          <w:p w14:paraId="585B79CB" w14:textId="77777777" w:rsidR="001D00B9" w:rsidRPr="000A2520" w:rsidRDefault="001D00B9" w:rsidP="000A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PUNTEGGIO ATTRIBUITO</w:t>
            </w:r>
          </w:p>
        </w:tc>
      </w:tr>
      <w:tr w:rsidR="001D00B9" w:rsidRPr="00C05162" w14:paraId="5F772CDC" w14:textId="77777777" w:rsidTr="004657B1">
        <w:trPr>
          <w:trHeight w:val="434"/>
          <w:jc w:val="center"/>
        </w:trPr>
        <w:tc>
          <w:tcPr>
            <w:tcW w:w="5582" w:type="dxa"/>
            <w:vAlign w:val="center"/>
          </w:tcPr>
          <w:p w14:paraId="14298AB6" w14:textId="77777777" w:rsidR="001D00B9" w:rsidRPr="00604C9D" w:rsidRDefault="001D00B9" w:rsidP="004C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 euro </w:t>
            </w:r>
            <w:r w:rsidR="00573D6F" w:rsidRPr="0060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60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.000,00</w:t>
            </w:r>
          </w:p>
        </w:tc>
        <w:tc>
          <w:tcPr>
            <w:tcW w:w="1819" w:type="dxa"/>
            <w:vAlign w:val="center"/>
          </w:tcPr>
          <w:p w14:paraId="18BB2B41" w14:textId="77777777" w:rsidR="001D00B9" w:rsidRPr="000A2520" w:rsidRDefault="001D00B9" w:rsidP="000A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1D00B9" w:rsidRPr="00C05162" w14:paraId="017FD1FE" w14:textId="77777777" w:rsidTr="004657B1">
        <w:trPr>
          <w:trHeight w:val="434"/>
          <w:jc w:val="center"/>
        </w:trPr>
        <w:tc>
          <w:tcPr>
            <w:tcW w:w="5582" w:type="dxa"/>
            <w:vAlign w:val="center"/>
          </w:tcPr>
          <w:p w14:paraId="7A00E25D" w14:textId="77777777" w:rsidR="001D00B9" w:rsidRPr="00604C9D" w:rsidRDefault="001D00B9" w:rsidP="004C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euro</w:t>
            </w:r>
            <w:ins w:id="12" w:author="Renato" w:date="2020-06-11T10:01:00Z">
              <w:r w:rsidR="00DB7CC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</w:ins>
            <w:r w:rsidR="00573D6F" w:rsidRPr="0060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60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.000,00</w:t>
            </w:r>
          </w:p>
        </w:tc>
        <w:tc>
          <w:tcPr>
            <w:tcW w:w="1819" w:type="dxa"/>
            <w:vAlign w:val="center"/>
          </w:tcPr>
          <w:p w14:paraId="0EF8FFF3" w14:textId="77777777" w:rsidR="001D00B9" w:rsidRPr="000A2520" w:rsidRDefault="001D00B9" w:rsidP="000A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1D00B9" w:rsidRPr="00C05162" w14:paraId="0DE5E183" w14:textId="77777777" w:rsidTr="004657B1">
        <w:trPr>
          <w:trHeight w:val="434"/>
          <w:jc w:val="center"/>
        </w:trPr>
        <w:tc>
          <w:tcPr>
            <w:tcW w:w="5582" w:type="dxa"/>
            <w:vAlign w:val="center"/>
          </w:tcPr>
          <w:p w14:paraId="1FA7A00B" w14:textId="77777777" w:rsidR="001D00B9" w:rsidRPr="000A2520" w:rsidRDefault="001D00B9" w:rsidP="004C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euro 20.000,00</w:t>
            </w:r>
          </w:p>
        </w:tc>
        <w:tc>
          <w:tcPr>
            <w:tcW w:w="1819" w:type="dxa"/>
            <w:vAlign w:val="center"/>
          </w:tcPr>
          <w:p w14:paraId="7CB38442" w14:textId="77777777" w:rsidR="001D00B9" w:rsidRPr="000A2520" w:rsidRDefault="001D00B9" w:rsidP="000A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1D00B9" w:rsidRPr="00C05162" w14:paraId="14389AB1" w14:textId="77777777" w:rsidTr="004657B1">
        <w:trPr>
          <w:trHeight w:val="434"/>
          <w:jc w:val="center"/>
        </w:trPr>
        <w:tc>
          <w:tcPr>
            <w:tcW w:w="5582" w:type="dxa"/>
            <w:vAlign w:val="center"/>
          </w:tcPr>
          <w:p w14:paraId="47090E52" w14:textId="77777777" w:rsidR="001D00B9" w:rsidRPr="000A2520" w:rsidRDefault="001D00B9" w:rsidP="004C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euro 30.000,00</w:t>
            </w:r>
          </w:p>
        </w:tc>
        <w:tc>
          <w:tcPr>
            <w:tcW w:w="1819" w:type="dxa"/>
            <w:vAlign w:val="center"/>
          </w:tcPr>
          <w:p w14:paraId="41772E50" w14:textId="77777777" w:rsidR="001D00B9" w:rsidRPr="000A2520" w:rsidRDefault="001D00B9" w:rsidP="000A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D00B9" w:rsidRPr="00C05162" w14:paraId="3E9B196C" w14:textId="77777777" w:rsidTr="004657B1">
        <w:trPr>
          <w:trHeight w:val="434"/>
          <w:jc w:val="center"/>
        </w:trPr>
        <w:tc>
          <w:tcPr>
            <w:tcW w:w="5582" w:type="dxa"/>
            <w:vAlign w:val="center"/>
          </w:tcPr>
          <w:p w14:paraId="5A9333CB" w14:textId="77777777" w:rsidR="001D00B9" w:rsidRPr="000A2520" w:rsidRDefault="001D00B9" w:rsidP="004C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euro 40.000,00</w:t>
            </w:r>
          </w:p>
        </w:tc>
        <w:tc>
          <w:tcPr>
            <w:tcW w:w="1819" w:type="dxa"/>
            <w:vAlign w:val="center"/>
          </w:tcPr>
          <w:p w14:paraId="5C36D520" w14:textId="77777777" w:rsidR="001D00B9" w:rsidRPr="000A2520" w:rsidRDefault="001D00B9" w:rsidP="000A2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D00B9" w:rsidRPr="00C05162" w14:paraId="56C19739" w14:textId="77777777" w:rsidTr="004657B1">
        <w:trPr>
          <w:trHeight w:val="434"/>
          <w:jc w:val="center"/>
        </w:trPr>
        <w:tc>
          <w:tcPr>
            <w:tcW w:w="5582" w:type="dxa"/>
            <w:vAlign w:val="center"/>
          </w:tcPr>
          <w:p w14:paraId="5F2B142E" w14:textId="77777777" w:rsidR="001D00B9" w:rsidRPr="000A2520" w:rsidRDefault="001D00B9" w:rsidP="004C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euro 50.000,00</w:t>
            </w:r>
          </w:p>
        </w:tc>
        <w:tc>
          <w:tcPr>
            <w:tcW w:w="1819" w:type="dxa"/>
            <w:vAlign w:val="center"/>
          </w:tcPr>
          <w:p w14:paraId="12B221A6" w14:textId="77777777" w:rsidR="001D00B9" w:rsidRPr="000A2520" w:rsidRDefault="001D00B9" w:rsidP="0081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D00B9" w:rsidRPr="00C05162" w14:paraId="118C40F3" w14:textId="77777777" w:rsidTr="004657B1">
        <w:trPr>
          <w:trHeight w:val="434"/>
          <w:jc w:val="center"/>
        </w:trPr>
        <w:tc>
          <w:tcPr>
            <w:tcW w:w="5582" w:type="dxa"/>
            <w:vAlign w:val="center"/>
          </w:tcPr>
          <w:p w14:paraId="5BD34F34" w14:textId="77777777" w:rsidR="001D00B9" w:rsidRPr="008156EF" w:rsidRDefault="001D00B9" w:rsidP="004C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Oltre euro 50.000,00</w:t>
            </w:r>
          </w:p>
        </w:tc>
        <w:tc>
          <w:tcPr>
            <w:tcW w:w="1819" w:type="dxa"/>
            <w:vAlign w:val="center"/>
          </w:tcPr>
          <w:p w14:paraId="54927480" w14:textId="77777777" w:rsidR="001D00B9" w:rsidRPr="008156EF" w:rsidRDefault="001D00B9" w:rsidP="0081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4CA453B6" w14:textId="77777777" w:rsidR="001D00B9" w:rsidRPr="007A07CF" w:rsidRDefault="001D00B9" w:rsidP="007A07CF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D00B9" w:rsidRPr="007A07CF" w:rsidSect="00BB32AB">
      <w:headerReference w:type="default" r:id="rId12"/>
      <w:pgSz w:w="11906" w:h="16838"/>
      <w:pgMar w:top="2269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A8591" w14:textId="77777777" w:rsidR="00423ECA" w:rsidRDefault="00423ECA" w:rsidP="00BB32AB">
      <w:pPr>
        <w:spacing w:after="0" w:line="240" w:lineRule="auto"/>
      </w:pPr>
      <w:r>
        <w:separator/>
      </w:r>
    </w:p>
  </w:endnote>
  <w:endnote w:type="continuationSeparator" w:id="0">
    <w:p w14:paraId="0DDAD632" w14:textId="77777777" w:rsidR="00423ECA" w:rsidRDefault="00423ECA" w:rsidP="00BB3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212B7" w14:textId="77777777" w:rsidR="00423ECA" w:rsidRDefault="00423ECA" w:rsidP="00BB32AB">
      <w:pPr>
        <w:spacing w:after="0" w:line="240" w:lineRule="auto"/>
      </w:pPr>
      <w:r>
        <w:separator/>
      </w:r>
    </w:p>
  </w:footnote>
  <w:footnote w:type="continuationSeparator" w:id="0">
    <w:p w14:paraId="5218B7C3" w14:textId="77777777" w:rsidR="00423ECA" w:rsidRDefault="00423ECA" w:rsidP="00BB3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B9D02" w14:textId="719C3208" w:rsidR="00BB32AB" w:rsidRDefault="00BB32AB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385685" wp14:editId="5C5BD84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57350" cy="895350"/>
          <wp:effectExtent l="19050" t="0" r="0" b="0"/>
          <wp:wrapNone/>
          <wp:docPr id="8" name="Immagine 8" descr="x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xx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86D27CE"/>
    <w:multiLevelType w:val="hybridMultilevel"/>
    <w:tmpl w:val="1E6087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1BC72"/>
    <w:multiLevelType w:val="hybridMultilevel"/>
    <w:tmpl w:val="FF5E115B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75CD2BA"/>
    <w:multiLevelType w:val="hybridMultilevel"/>
    <w:tmpl w:val="356BC9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04F5E3A"/>
    <w:multiLevelType w:val="hybridMultilevel"/>
    <w:tmpl w:val="27E62D88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7786862"/>
    <w:multiLevelType w:val="hybridMultilevel"/>
    <w:tmpl w:val="A15A224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41D"/>
    <w:rsid w:val="00004B59"/>
    <w:rsid w:val="0000736C"/>
    <w:rsid w:val="00053C3F"/>
    <w:rsid w:val="000653A1"/>
    <w:rsid w:val="00074E59"/>
    <w:rsid w:val="00082E62"/>
    <w:rsid w:val="00086ABB"/>
    <w:rsid w:val="00087706"/>
    <w:rsid w:val="000A2520"/>
    <w:rsid w:val="000D2C4D"/>
    <w:rsid w:val="000E56CE"/>
    <w:rsid w:val="000F07EF"/>
    <w:rsid w:val="00101D07"/>
    <w:rsid w:val="00113DC3"/>
    <w:rsid w:val="001701B2"/>
    <w:rsid w:val="001766CB"/>
    <w:rsid w:val="0017697E"/>
    <w:rsid w:val="00183FDA"/>
    <w:rsid w:val="0019056D"/>
    <w:rsid w:val="00193C96"/>
    <w:rsid w:val="001A3073"/>
    <w:rsid w:val="001B7566"/>
    <w:rsid w:val="001D00B9"/>
    <w:rsid w:val="001E2899"/>
    <w:rsid w:val="00235BF8"/>
    <w:rsid w:val="00240AFD"/>
    <w:rsid w:val="00260465"/>
    <w:rsid w:val="002A4CA0"/>
    <w:rsid w:val="002B3B3B"/>
    <w:rsid w:val="002B3D86"/>
    <w:rsid w:val="002B6A29"/>
    <w:rsid w:val="002C152D"/>
    <w:rsid w:val="002C3183"/>
    <w:rsid w:val="002C3468"/>
    <w:rsid w:val="002E294D"/>
    <w:rsid w:val="002E6ED6"/>
    <w:rsid w:val="002F0D1F"/>
    <w:rsid w:val="00301EAE"/>
    <w:rsid w:val="0031141D"/>
    <w:rsid w:val="003169CC"/>
    <w:rsid w:val="00332CE3"/>
    <w:rsid w:val="003512DE"/>
    <w:rsid w:val="00354486"/>
    <w:rsid w:val="00357146"/>
    <w:rsid w:val="00372005"/>
    <w:rsid w:val="00380B55"/>
    <w:rsid w:val="00392232"/>
    <w:rsid w:val="003B6D4B"/>
    <w:rsid w:val="003D2872"/>
    <w:rsid w:val="003F5738"/>
    <w:rsid w:val="00423ECA"/>
    <w:rsid w:val="00432CE6"/>
    <w:rsid w:val="004657B1"/>
    <w:rsid w:val="00472B28"/>
    <w:rsid w:val="004828E5"/>
    <w:rsid w:val="00485458"/>
    <w:rsid w:val="00485B76"/>
    <w:rsid w:val="00493B9E"/>
    <w:rsid w:val="004B0353"/>
    <w:rsid w:val="004C09FD"/>
    <w:rsid w:val="004C19A5"/>
    <w:rsid w:val="004D5CDB"/>
    <w:rsid w:val="004D6737"/>
    <w:rsid w:val="004F30DA"/>
    <w:rsid w:val="00501C2F"/>
    <w:rsid w:val="0050424F"/>
    <w:rsid w:val="0051792C"/>
    <w:rsid w:val="00573D6F"/>
    <w:rsid w:val="00575170"/>
    <w:rsid w:val="00584C49"/>
    <w:rsid w:val="005C09AC"/>
    <w:rsid w:val="005C2E3A"/>
    <w:rsid w:val="005C3AB0"/>
    <w:rsid w:val="005E7517"/>
    <w:rsid w:val="005F77EE"/>
    <w:rsid w:val="00604C9D"/>
    <w:rsid w:val="0063741B"/>
    <w:rsid w:val="006402BD"/>
    <w:rsid w:val="006574C7"/>
    <w:rsid w:val="00667619"/>
    <w:rsid w:val="00673F67"/>
    <w:rsid w:val="006860DC"/>
    <w:rsid w:val="006A544C"/>
    <w:rsid w:val="006B2B4A"/>
    <w:rsid w:val="006B773B"/>
    <w:rsid w:val="006C4F23"/>
    <w:rsid w:val="006D1B2F"/>
    <w:rsid w:val="006D65E4"/>
    <w:rsid w:val="006E5D6F"/>
    <w:rsid w:val="0070174E"/>
    <w:rsid w:val="00701E96"/>
    <w:rsid w:val="0070250B"/>
    <w:rsid w:val="00703B62"/>
    <w:rsid w:val="00725FB0"/>
    <w:rsid w:val="00734A29"/>
    <w:rsid w:val="00742144"/>
    <w:rsid w:val="00750DE7"/>
    <w:rsid w:val="00761A51"/>
    <w:rsid w:val="00762C65"/>
    <w:rsid w:val="00796E9C"/>
    <w:rsid w:val="007A07CF"/>
    <w:rsid w:val="007B321D"/>
    <w:rsid w:val="007B3E28"/>
    <w:rsid w:val="007D0792"/>
    <w:rsid w:val="007D0F26"/>
    <w:rsid w:val="007E479E"/>
    <w:rsid w:val="007E762A"/>
    <w:rsid w:val="007F56B4"/>
    <w:rsid w:val="00812C08"/>
    <w:rsid w:val="008156EF"/>
    <w:rsid w:val="00817EC2"/>
    <w:rsid w:val="00842158"/>
    <w:rsid w:val="00842E69"/>
    <w:rsid w:val="0085206F"/>
    <w:rsid w:val="00855A69"/>
    <w:rsid w:val="008B1847"/>
    <w:rsid w:val="008C0609"/>
    <w:rsid w:val="00923B9C"/>
    <w:rsid w:val="009730C7"/>
    <w:rsid w:val="00975C82"/>
    <w:rsid w:val="009A7EDE"/>
    <w:rsid w:val="009C7AD1"/>
    <w:rsid w:val="009F0358"/>
    <w:rsid w:val="00A11B0E"/>
    <w:rsid w:val="00A143F0"/>
    <w:rsid w:val="00A357E8"/>
    <w:rsid w:val="00A452EA"/>
    <w:rsid w:val="00A63B1A"/>
    <w:rsid w:val="00A72BDC"/>
    <w:rsid w:val="00AB59B1"/>
    <w:rsid w:val="00AC33B8"/>
    <w:rsid w:val="00AD7EA4"/>
    <w:rsid w:val="00B27B2D"/>
    <w:rsid w:val="00B31871"/>
    <w:rsid w:val="00B7476A"/>
    <w:rsid w:val="00BA27C3"/>
    <w:rsid w:val="00BB32AB"/>
    <w:rsid w:val="00BC28DC"/>
    <w:rsid w:val="00C05162"/>
    <w:rsid w:val="00C102B4"/>
    <w:rsid w:val="00C32455"/>
    <w:rsid w:val="00C32B6B"/>
    <w:rsid w:val="00C470C0"/>
    <w:rsid w:val="00C50996"/>
    <w:rsid w:val="00C610EF"/>
    <w:rsid w:val="00C65932"/>
    <w:rsid w:val="00C93435"/>
    <w:rsid w:val="00CD52DE"/>
    <w:rsid w:val="00CD6F9B"/>
    <w:rsid w:val="00CE1E60"/>
    <w:rsid w:val="00D15A44"/>
    <w:rsid w:val="00D2084E"/>
    <w:rsid w:val="00D2418A"/>
    <w:rsid w:val="00D25884"/>
    <w:rsid w:val="00D34578"/>
    <w:rsid w:val="00D8043F"/>
    <w:rsid w:val="00D87718"/>
    <w:rsid w:val="00D900F1"/>
    <w:rsid w:val="00D97527"/>
    <w:rsid w:val="00DA076C"/>
    <w:rsid w:val="00DB00E3"/>
    <w:rsid w:val="00DB7CC6"/>
    <w:rsid w:val="00DD3E03"/>
    <w:rsid w:val="00DF120F"/>
    <w:rsid w:val="00E154C8"/>
    <w:rsid w:val="00E20C8F"/>
    <w:rsid w:val="00E45790"/>
    <w:rsid w:val="00E55F7F"/>
    <w:rsid w:val="00E615B0"/>
    <w:rsid w:val="00E932C9"/>
    <w:rsid w:val="00E969A8"/>
    <w:rsid w:val="00EA5AEF"/>
    <w:rsid w:val="00EC02E2"/>
    <w:rsid w:val="00EC7B94"/>
    <w:rsid w:val="00EE1387"/>
    <w:rsid w:val="00EF7E51"/>
    <w:rsid w:val="00F15321"/>
    <w:rsid w:val="00F264A3"/>
    <w:rsid w:val="00F4335B"/>
    <w:rsid w:val="00F84A0A"/>
    <w:rsid w:val="00F9125B"/>
    <w:rsid w:val="00F96075"/>
    <w:rsid w:val="00FA5352"/>
    <w:rsid w:val="00FB08D1"/>
    <w:rsid w:val="00FB7CBA"/>
    <w:rsid w:val="00FD57A7"/>
    <w:rsid w:val="00FE510F"/>
    <w:rsid w:val="00FE75F5"/>
    <w:rsid w:val="0FE1C8F1"/>
    <w:rsid w:val="7D3ED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390F"/>
  <w15:docId w15:val="{0579D64F-6E1C-4B70-99B9-BC089E4B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321D"/>
  </w:style>
  <w:style w:type="paragraph" w:styleId="Titolo1">
    <w:name w:val="heading 1"/>
    <w:basedOn w:val="Normale"/>
    <w:next w:val="Normale"/>
    <w:link w:val="Titolo1Carattere"/>
    <w:uiPriority w:val="9"/>
    <w:qFormat/>
    <w:rsid w:val="00BB32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11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00736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7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771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A5AEF"/>
    <w:pPr>
      <w:ind w:left="720"/>
      <w:contextualSpacing/>
    </w:pPr>
  </w:style>
  <w:style w:type="table" w:styleId="Grigliatabella">
    <w:name w:val="Table Grid"/>
    <w:basedOn w:val="Tabellanormale"/>
    <w:uiPriority w:val="39"/>
    <w:rsid w:val="001D0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32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2AB"/>
  </w:style>
  <w:style w:type="paragraph" w:styleId="Pidipagina">
    <w:name w:val="footer"/>
    <w:basedOn w:val="Normale"/>
    <w:link w:val="PidipaginaCarattere"/>
    <w:uiPriority w:val="99"/>
    <w:unhideWhenUsed/>
    <w:rsid w:val="00BB32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2AB"/>
  </w:style>
  <w:style w:type="character" w:customStyle="1" w:styleId="Titolo1Carattere">
    <w:name w:val="Titolo 1 Carattere"/>
    <w:basedOn w:val="Carpredefinitoparagrafo"/>
    <w:link w:val="Titolo1"/>
    <w:uiPriority w:val="9"/>
    <w:rsid w:val="00BB32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BB32AB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B32A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B32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2" ma:contentTypeDescription="Creare un nuovo documento." ma:contentTypeScope="" ma:versionID="318192b36964ac5e480807cfd2bcc054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3645986d4045e0b20d812668777266a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B972BE-64F5-4776-B311-072E69D86F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706FEA-8E0C-441E-9A77-94307B4236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D6282-E67A-4AD6-AE65-A5C2096A59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5BDFCA-E453-4CAC-8AF7-14658A1D0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2125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Giannantoni</dc:creator>
  <cp:lastModifiedBy>Mara Peronti</cp:lastModifiedBy>
  <cp:revision>16</cp:revision>
  <cp:lastPrinted>2020-06-11T08:03:00Z</cp:lastPrinted>
  <dcterms:created xsi:type="dcterms:W3CDTF">2020-06-11T07:39:00Z</dcterms:created>
  <dcterms:modified xsi:type="dcterms:W3CDTF">2020-08-06T08:07:00Z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